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67DE" w14:textId="77777777" w:rsidR="00096865" w:rsidRPr="00FA3B68" w:rsidRDefault="007B188A" w:rsidP="00EF3662">
      <w:pPr>
        <w:pStyle w:val="aa"/>
        <w:ind w:right="-7" w:firstLine="567"/>
        <w:jc w:val="right"/>
        <w:rPr>
          <w:rFonts w:ascii="GHEA Grapalat" w:hAnsi="GHEA Grapalat" w:cs="Sylfaen"/>
          <w:i/>
          <w:sz w:val="14"/>
          <w:szCs w:val="14"/>
        </w:rPr>
      </w:pPr>
      <w:r w:rsidRPr="00FA3B68">
        <w:rPr>
          <w:rFonts w:ascii="GHEA Grapalat" w:hAnsi="GHEA Grapalat" w:cs="Sylfaen"/>
          <w:i/>
          <w:sz w:val="14"/>
          <w:szCs w:val="14"/>
        </w:rPr>
        <w:t xml:space="preserve">                                                                                           </w:t>
      </w:r>
      <w:r w:rsidR="00931A1F" w:rsidRPr="00FA3B68">
        <w:rPr>
          <w:rFonts w:ascii="GHEA Grapalat" w:hAnsi="GHEA Grapalat" w:cs="Sylfaen"/>
          <w:i/>
          <w:sz w:val="14"/>
          <w:szCs w:val="14"/>
        </w:rPr>
        <w:t xml:space="preserve"> </w:t>
      </w:r>
    </w:p>
    <w:p w14:paraId="534C6839" w14:textId="77777777" w:rsidR="00B21BA9" w:rsidRPr="00FA3B68" w:rsidRDefault="00B21BA9" w:rsidP="00B21BA9">
      <w:pPr>
        <w:pStyle w:val="aa"/>
        <w:spacing w:after="0" w:line="360" w:lineRule="auto"/>
        <w:ind w:firstLine="567"/>
        <w:jc w:val="right"/>
        <w:rPr>
          <w:rFonts w:ascii="GHEA Grapalat" w:hAnsi="GHEA Grapalat" w:cs="Sylfaen"/>
          <w:i/>
          <w:sz w:val="14"/>
          <w:szCs w:val="14"/>
          <w:lang w:val="hy-AM"/>
        </w:rPr>
      </w:pPr>
      <w:r w:rsidRPr="00FA3B68">
        <w:rPr>
          <w:rFonts w:ascii="GHEA Grapalat" w:hAnsi="GHEA Grapalat" w:cs="Sylfaen"/>
          <w:i/>
          <w:sz w:val="14"/>
          <w:szCs w:val="14"/>
        </w:rPr>
        <w:t xml:space="preserve">Հավելված N </w:t>
      </w:r>
      <w:r w:rsidRPr="00FA3B68">
        <w:rPr>
          <w:rFonts w:ascii="GHEA Grapalat" w:hAnsi="GHEA Grapalat" w:cs="Sylfaen"/>
          <w:i/>
          <w:sz w:val="14"/>
          <w:szCs w:val="14"/>
          <w:lang w:val="hy-AM"/>
        </w:rPr>
        <w:t>7</w:t>
      </w:r>
    </w:p>
    <w:p w14:paraId="35472281" w14:textId="17A30A13" w:rsidR="00B21BA9" w:rsidRPr="00FA3B68" w:rsidRDefault="00B21BA9" w:rsidP="00B21BA9">
      <w:pPr>
        <w:pStyle w:val="aa"/>
        <w:spacing w:after="0" w:line="480" w:lineRule="auto"/>
        <w:ind w:firstLine="567"/>
        <w:jc w:val="right"/>
        <w:rPr>
          <w:rFonts w:ascii="GHEA Grapalat" w:hAnsi="GHEA Grapalat" w:cs="Sylfaen"/>
          <w:i/>
          <w:sz w:val="14"/>
          <w:szCs w:val="14"/>
          <w:lang w:val="hy-AM"/>
        </w:rPr>
      </w:pPr>
      <w:r w:rsidRPr="00FA3B68">
        <w:rPr>
          <w:rFonts w:ascii="GHEA Grapalat" w:hAnsi="GHEA Grapalat" w:cs="Sylfaen"/>
          <w:i/>
          <w:sz w:val="14"/>
          <w:szCs w:val="14"/>
          <w:lang w:val="hy-AM"/>
        </w:rPr>
        <w:t xml:space="preserve">                                                                               </w:t>
      </w:r>
      <w:r w:rsidR="006E3A5B" w:rsidRPr="00FA3B68">
        <w:rPr>
          <w:rFonts w:ascii="GHEA Grapalat" w:hAnsi="GHEA Grapalat" w:cs="Sylfaen"/>
          <w:i/>
          <w:sz w:val="14"/>
          <w:szCs w:val="14"/>
          <w:lang w:val="hy-AM"/>
        </w:rPr>
        <w:t xml:space="preserve">                            </w:t>
      </w:r>
      <w:r w:rsidRPr="00FA3B68">
        <w:rPr>
          <w:rFonts w:ascii="GHEA Grapalat" w:hAnsi="GHEA Grapalat" w:cs="Sylfaen"/>
          <w:i/>
          <w:sz w:val="14"/>
          <w:szCs w:val="14"/>
          <w:lang w:val="hy-AM"/>
        </w:rPr>
        <w:t xml:space="preserve"> </w:t>
      </w:r>
      <w:r w:rsidRPr="00FA3B68">
        <w:rPr>
          <w:rFonts w:ascii="GHEA Grapalat" w:hAnsi="GHEA Grapalat" w:cs="Sylfaen"/>
          <w:i/>
          <w:sz w:val="14"/>
          <w:szCs w:val="14"/>
        </w:rPr>
        <w:t>ՀՀ ֆինանսների նախարարի 20</w:t>
      </w:r>
      <w:r w:rsidRPr="00FA3B68">
        <w:rPr>
          <w:rFonts w:ascii="GHEA Grapalat" w:hAnsi="GHEA Grapalat" w:cs="Sylfaen"/>
          <w:i/>
          <w:sz w:val="14"/>
          <w:szCs w:val="14"/>
          <w:lang w:val="hy-AM"/>
        </w:rPr>
        <w:t xml:space="preserve">22 </w:t>
      </w:r>
      <w:r w:rsidRPr="00FA3B68">
        <w:rPr>
          <w:rFonts w:ascii="GHEA Grapalat" w:hAnsi="GHEA Grapalat" w:cs="Sylfaen"/>
          <w:i/>
          <w:sz w:val="14"/>
          <w:szCs w:val="14"/>
        </w:rPr>
        <w:t xml:space="preserve">թվականի </w:t>
      </w:r>
      <w:r w:rsidR="006E3A5B" w:rsidRPr="00FA3B68">
        <w:rPr>
          <w:rFonts w:ascii="GHEA Grapalat" w:hAnsi="GHEA Grapalat" w:cs="Sylfaen"/>
          <w:i/>
          <w:sz w:val="14"/>
          <w:szCs w:val="14"/>
          <w:lang w:val="hy-AM"/>
        </w:rPr>
        <w:t>մայիսի 31-ի</w:t>
      </w:r>
    </w:p>
    <w:p w14:paraId="05036BDC" w14:textId="24EE49A7" w:rsidR="00096865" w:rsidRPr="00FA3B68" w:rsidRDefault="00B21BA9" w:rsidP="00EF3662">
      <w:pPr>
        <w:pStyle w:val="aa"/>
        <w:spacing w:after="0"/>
        <w:ind w:right="-7" w:firstLine="567"/>
        <w:jc w:val="right"/>
        <w:rPr>
          <w:rFonts w:ascii="GHEA Grapalat" w:hAnsi="GHEA Grapalat" w:cs="Sylfaen"/>
          <w:i/>
          <w:sz w:val="14"/>
          <w:szCs w:val="14"/>
          <w:lang w:val="af-ZA" w:eastAsia="ru-RU"/>
        </w:rPr>
      </w:pPr>
      <w:r w:rsidRPr="00FA3B68">
        <w:rPr>
          <w:rFonts w:ascii="GHEA Grapalat" w:hAnsi="GHEA Grapalat" w:cs="Sylfaen"/>
          <w:i/>
          <w:sz w:val="14"/>
          <w:szCs w:val="14"/>
          <w:lang w:val="hy-AM"/>
        </w:rPr>
        <w:t xml:space="preserve">N   </w:t>
      </w:r>
      <w:r w:rsidR="000D7502" w:rsidRPr="00FA3B68">
        <w:rPr>
          <w:rFonts w:ascii="GHEA Grapalat" w:hAnsi="GHEA Grapalat" w:cs="Sylfaen"/>
          <w:i/>
          <w:sz w:val="14"/>
          <w:szCs w:val="14"/>
          <w:lang w:val="hy-AM"/>
        </w:rPr>
        <w:t>235</w:t>
      </w:r>
      <w:r w:rsidRPr="00FA3B68">
        <w:rPr>
          <w:rFonts w:ascii="GHEA Grapalat" w:hAnsi="GHEA Grapalat" w:cs="Sylfaen"/>
          <w:i/>
          <w:sz w:val="14"/>
          <w:szCs w:val="14"/>
          <w:lang w:val="hy-AM"/>
        </w:rPr>
        <w:t xml:space="preserve"> -Ա  հրամանի    </w:t>
      </w:r>
      <w:r w:rsidR="000E3900" w:rsidRPr="00FA3B68">
        <w:rPr>
          <w:rFonts w:ascii="GHEA Grapalat" w:hAnsi="GHEA Grapalat" w:cs="Sylfaen"/>
          <w:i/>
          <w:sz w:val="14"/>
          <w:szCs w:val="14"/>
          <w:lang w:val="hy-AM"/>
        </w:rPr>
        <w:t xml:space="preserve">    </w:t>
      </w:r>
    </w:p>
    <w:p w14:paraId="6F4D84DA" w14:textId="77777777" w:rsidR="00096865" w:rsidRPr="00FA3B68" w:rsidRDefault="00096865" w:rsidP="00EF3662">
      <w:pPr>
        <w:pStyle w:val="aa"/>
        <w:spacing w:after="0"/>
        <w:ind w:right="-7" w:firstLine="567"/>
        <w:jc w:val="right"/>
        <w:rPr>
          <w:rFonts w:ascii="GHEA Grapalat" w:hAnsi="GHEA Grapalat" w:cs="Sylfaen"/>
          <w:i/>
          <w:sz w:val="14"/>
          <w:szCs w:val="14"/>
          <w:lang w:val="af-ZA" w:eastAsia="ru-RU"/>
        </w:rPr>
      </w:pPr>
      <w:r w:rsidRPr="00FA3B68">
        <w:rPr>
          <w:rFonts w:ascii="GHEA Grapalat" w:hAnsi="GHEA Grapalat" w:cs="Sylfaen"/>
          <w:i/>
          <w:sz w:val="14"/>
          <w:szCs w:val="14"/>
          <w:lang w:val="af-ZA" w:eastAsia="ru-RU"/>
        </w:rPr>
        <w:tab/>
      </w:r>
    </w:p>
    <w:p w14:paraId="0BEE864D" w14:textId="77777777" w:rsidR="00096865" w:rsidRPr="00FA3B68" w:rsidRDefault="00096865" w:rsidP="00EF3662">
      <w:pPr>
        <w:pStyle w:val="aa"/>
        <w:spacing w:after="0"/>
        <w:ind w:right="-7" w:firstLine="567"/>
        <w:jc w:val="right"/>
        <w:rPr>
          <w:rFonts w:ascii="GHEA Grapalat" w:hAnsi="GHEA Grapalat" w:cs="Sylfaen"/>
          <w:i/>
          <w:sz w:val="14"/>
          <w:szCs w:val="14"/>
          <w:u w:val="single"/>
          <w:lang w:val="af-ZA" w:eastAsia="ru-RU"/>
        </w:rPr>
      </w:pPr>
      <w:r w:rsidRPr="00FA3B68">
        <w:rPr>
          <w:rFonts w:ascii="GHEA Grapalat" w:hAnsi="GHEA Grapalat" w:cs="Sylfaen"/>
          <w:i/>
          <w:sz w:val="14"/>
          <w:szCs w:val="14"/>
          <w:u w:val="single"/>
          <w:lang w:val="hy-AM" w:eastAsia="ru-RU"/>
        </w:rPr>
        <w:t>Օրինակելի</w:t>
      </w:r>
      <w:r w:rsidRPr="00FA3B68">
        <w:rPr>
          <w:rFonts w:ascii="GHEA Grapalat" w:hAnsi="GHEA Grapalat" w:cs="Sylfaen"/>
          <w:i/>
          <w:sz w:val="14"/>
          <w:szCs w:val="14"/>
          <w:u w:val="single"/>
          <w:lang w:val="af-ZA" w:eastAsia="ru-RU"/>
        </w:rPr>
        <w:t xml:space="preserve"> </w:t>
      </w:r>
      <w:r w:rsidRPr="00FA3B68">
        <w:rPr>
          <w:rFonts w:ascii="GHEA Grapalat" w:hAnsi="GHEA Grapalat" w:cs="Sylfaen"/>
          <w:i/>
          <w:sz w:val="14"/>
          <w:szCs w:val="14"/>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3E614A0" w:rsidR="00642EFE" w:rsidRPr="00A71D81" w:rsidRDefault="009112B0"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A4CAB17"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503FA4" w:rsidRPr="00503FA4">
        <w:rPr>
          <w:rFonts w:ascii="GHEA Grapalat" w:hAnsi="GHEA Grapalat"/>
          <w:i w:val="0"/>
          <w:lang w:val="af-ZA"/>
        </w:rPr>
        <w:t>22</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03FA4">
        <w:rPr>
          <w:rFonts w:ascii="GHEA Grapalat" w:hAnsi="GHEA Grapalat"/>
          <w:i w:val="0"/>
          <w:lang w:val="ru-RU"/>
        </w:rPr>
        <w:t>հունիսի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03FA4" w:rsidRPr="007E2AB2">
        <w:rPr>
          <w:rFonts w:ascii="GHEA Grapalat" w:hAnsi="GHEA Grapalat"/>
          <w:i w:val="0"/>
          <w:lang w:val="af-ZA"/>
        </w:rPr>
        <w:t>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503FA4" w:rsidRPr="007E2AB2">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5620D62"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00D98">
        <w:rPr>
          <w:rFonts w:ascii="GHEA Grapalat" w:hAnsi="GHEA Grapalat"/>
          <w:b/>
          <w:i w:val="0"/>
          <w:lang w:val="af-ZA"/>
        </w:rPr>
        <w:t>ԴԲՊԱԱԿ-ԳՀԱՊՁԲ-22/3-Վ</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1322DC13" w14:textId="104C56D8" w:rsidR="00FA3B68" w:rsidRPr="00503FA4" w:rsidRDefault="00FA3B68" w:rsidP="00FA3B68">
      <w:pPr>
        <w:pStyle w:val="a3"/>
        <w:spacing w:line="240" w:lineRule="auto"/>
        <w:ind w:firstLine="708"/>
        <w:rPr>
          <w:rFonts w:ascii="GHEA Grapalat" w:hAnsi="GHEA Grapalat"/>
          <w:i w:val="0"/>
          <w:lang w:val="af-ZA"/>
        </w:rPr>
      </w:pPr>
      <w:r w:rsidRPr="00FA3B68">
        <w:rPr>
          <w:rFonts w:ascii="GHEA Grapalat" w:hAnsi="GHEA Grapalat"/>
          <w:i w:val="0"/>
          <w:lang w:val="af-ZA"/>
        </w:rPr>
        <w:t xml:space="preserve">Պատվիրատուն` </w:t>
      </w:r>
      <w:r w:rsidR="00503FA4" w:rsidRPr="00503FA4">
        <w:rPr>
          <w:rFonts w:ascii="GHEA Grapalat" w:hAnsi="GHEA Grapalat"/>
          <w:b/>
          <w:i w:val="0"/>
          <w:lang w:val="af-ZA"/>
        </w:rPr>
        <w:t>ՀՀ ԱՆ Դեղերի և բժշկական պարագաների ապահովման ազգային կենտրոն ՊՈԱԿ</w:t>
      </w:r>
      <w:r w:rsidRPr="00FA3B68">
        <w:rPr>
          <w:rFonts w:ascii="GHEA Grapalat" w:hAnsi="GHEA Grapalat"/>
          <w:i w:val="0"/>
          <w:lang w:val="af-ZA"/>
        </w:rPr>
        <w:t xml:space="preserve">-ն, որը գտնվում է </w:t>
      </w:r>
      <w:r w:rsidR="00503FA4" w:rsidRPr="00503FA4">
        <w:rPr>
          <w:rFonts w:ascii="GHEA Grapalat" w:hAnsi="GHEA Grapalat"/>
          <w:b/>
          <w:i w:val="0"/>
          <w:lang w:val="af-ZA"/>
        </w:rPr>
        <w:t>Ք. Երևան, Տիտոգրադյան 14/10</w:t>
      </w:r>
      <w:r w:rsidRPr="00FA3B68">
        <w:rPr>
          <w:rFonts w:ascii="GHEA Grapalat" w:hAnsi="GHEA Grapalat"/>
          <w:i w:val="0"/>
          <w:lang w:val="af-ZA"/>
        </w:rPr>
        <w:t xml:space="preserve"> հասցեում, հայտարարում է գնանշման հարցում, որն իրականացվում է մեկ փուլով:</w:t>
      </w:r>
    </w:p>
    <w:p w14:paraId="5AEA71F9" w14:textId="28609241"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FA3B68" w:rsidRPr="00FA3B68">
        <w:rPr>
          <w:rFonts w:ascii="Sylfaen" w:hAnsi="Sylfaen" w:cs="Sylfaen"/>
          <w:lang w:val="af-ZA"/>
        </w:rPr>
        <w:t xml:space="preserve"> </w:t>
      </w:r>
      <w:r w:rsidR="00FA3B68" w:rsidRPr="00FA3B68">
        <w:rPr>
          <w:rFonts w:ascii="GHEA Grapalat" w:hAnsi="GHEA Grapalat"/>
          <w:i w:val="0"/>
          <w:lang w:val="af-ZA"/>
        </w:rPr>
        <w:t>Վառելիքի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r w:rsidR="00496E18" w:rsidRPr="00A71D81">
        <w:rPr>
          <w:rFonts w:ascii="GHEA Grapalat" w:hAnsi="GHEA Grapalat"/>
          <w:i w:val="0"/>
          <w:lang w:val="af-ZA"/>
        </w:rPr>
        <w:tab/>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7777777"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A71D81">
        <w:rPr>
          <w:rStyle w:val="af6"/>
          <w:rFonts w:ascii="GHEA Grapalat" w:hAnsi="GHEA Grapalat"/>
          <w:i w:val="0"/>
          <w:lang w:val="af-ZA"/>
        </w:rPr>
        <w:footnoteReference w:id="1"/>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BE24F95" w:rsidR="00332EE7" w:rsidRPr="00A71D81" w:rsidRDefault="00332EE7" w:rsidP="009112B0">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503FA4" w:rsidRPr="00503FA4">
        <w:rPr>
          <w:rFonts w:ascii="GHEA Grapalat" w:hAnsi="GHEA Grapalat"/>
          <w:i w:val="0"/>
          <w:lang w:val="af-ZA" w:eastAsia="ru-RU"/>
        </w:rPr>
        <w:t xml:space="preserve"> </w:t>
      </w:r>
      <w:r w:rsidR="00503FA4" w:rsidRPr="00503FA4">
        <w:rPr>
          <w:rFonts w:ascii="GHEA Grapalat" w:hAnsi="GHEA Grapalat"/>
          <w:b/>
          <w:i w:val="0"/>
          <w:lang w:val="ru-RU" w:eastAsia="ru-RU"/>
        </w:rPr>
        <w:t>ք</w:t>
      </w:r>
      <w:r w:rsidR="00503FA4" w:rsidRPr="00503FA4">
        <w:rPr>
          <w:rFonts w:ascii="GHEA Grapalat" w:hAnsi="GHEA Grapalat"/>
          <w:b/>
          <w:i w:val="0"/>
          <w:lang w:val="af-ZA"/>
        </w:rPr>
        <w:t>.Երևան, Տիտոգրադյան 14/10</w:t>
      </w:r>
      <w:r w:rsidR="00503FA4" w:rsidRPr="00503FA4">
        <w:rPr>
          <w:rFonts w:ascii="GHEA Grapalat" w:hAnsi="GHEA Grapalat"/>
          <w:i w:val="0"/>
          <w:lang w:val="af-ZA"/>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մինչև սույն հայտարարության</w:t>
      </w:r>
      <w:r w:rsidR="009112B0" w:rsidRPr="009112B0">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503FA4" w:rsidRPr="009112B0">
        <w:rPr>
          <w:rFonts w:ascii="GHEA Grapalat" w:hAnsi="GHEA Grapalat"/>
          <w:b/>
          <w:i w:val="0"/>
          <w:lang w:val="af-ZA"/>
        </w:rPr>
        <w:t>7</w:t>
      </w:r>
      <w:r w:rsidRPr="009112B0">
        <w:rPr>
          <w:rFonts w:ascii="GHEA Grapalat" w:hAnsi="GHEA Grapalat"/>
          <w:b/>
          <w:i w:val="0"/>
          <w:lang w:val="af-ZA"/>
        </w:rPr>
        <w:t xml:space="preserve">-րդ օրվա ժամը </w:t>
      </w:r>
      <w:r w:rsidR="00503FA4" w:rsidRPr="009112B0">
        <w:rPr>
          <w:rFonts w:ascii="GHEA Grapalat" w:hAnsi="GHEA Grapalat"/>
          <w:b/>
          <w:i w:val="0"/>
          <w:lang w:val="af-ZA"/>
        </w:rPr>
        <w:t>11:00</w:t>
      </w:r>
      <w:r w:rsidR="009112B0" w:rsidRPr="009112B0">
        <w:rPr>
          <w:rFonts w:ascii="GHEA Grapalat" w:hAnsi="GHEA Grapalat"/>
          <w:b/>
          <w:i w:val="0"/>
          <w:lang w:val="af-ZA"/>
        </w:rPr>
        <w:t>-</w:t>
      </w:r>
      <w:r w:rsidR="009112B0">
        <w:rPr>
          <w:rFonts w:ascii="GHEA Grapalat" w:hAnsi="GHEA Grapalat"/>
          <w:b/>
          <w:i w:val="0"/>
          <w:lang w:val="ru-RU"/>
        </w:rPr>
        <w:t>ն</w:t>
      </w:r>
      <w:r w:rsidRPr="009112B0">
        <w:rPr>
          <w:rFonts w:ascii="GHEA Grapalat" w:hAnsi="GHEA Grapalat"/>
          <w:b/>
          <w:i w:val="0"/>
          <w:lang w:val="af-ZA"/>
        </w:rPr>
        <w:t>:</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23D0E2A"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503FA4" w:rsidRPr="00503FA4">
        <w:rPr>
          <w:rFonts w:ascii="GHEA Grapalat" w:hAnsi="GHEA Grapalat"/>
          <w:b/>
          <w:i w:val="0"/>
          <w:lang w:val="ru-RU"/>
        </w:rPr>
        <w:t>ք</w:t>
      </w:r>
      <w:r w:rsidR="00503FA4" w:rsidRPr="00503FA4">
        <w:rPr>
          <w:rFonts w:ascii="GHEA Grapalat" w:hAnsi="GHEA Grapalat"/>
          <w:b/>
          <w:i w:val="0"/>
          <w:lang w:val="af-ZA"/>
        </w:rPr>
        <w:t>.Երևան, Տիտոգրադյան 14/10</w:t>
      </w:r>
      <w:r w:rsidR="00503FA4" w:rsidRPr="00503FA4">
        <w:rPr>
          <w:rFonts w:ascii="GHEA Grapalat" w:hAnsi="GHEA Grapalat"/>
          <w:i w:val="0"/>
          <w:lang w:val="af-ZA"/>
        </w:rPr>
        <w:t xml:space="preserve">  </w:t>
      </w:r>
      <w:r w:rsidR="00503FA4">
        <w:rPr>
          <w:rFonts w:ascii="GHEA Grapalat" w:hAnsi="GHEA Grapalat"/>
          <w:i w:val="0"/>
          <w:lang w:val="af-ZA"/>
        </w:rPr>
        <w:t xml:space="preserve">հասցեում,  </w:t>
      </w:r>
      <w:r w:rsidR="00503FA4" w:rsidRPr="00503FA4">
        <w:rPr>
          <w:rFonts w:ascii="GHEA Grapalat" w:hAnsi="GHEA Grapalat"/>
          <w:b/>
          <w:lang w:val="af-ZA"/>
        </w:rPr>
        <w:t>«2022</w:t>
      </w:r>
      <w:r w:rsidR="00503FA4" w:rsidRPr="00503FA4">
        <w:rPr>
          <w:rFonts w:ascii="GHEA Grapalat" w:hAnsi="GHEA Grapalat"/>
          <w:b/>
          <w:lang w:val="ru-RU"/>
        </w:rPr>
        <w:t>թ</w:t>
      </w:r>
      <w:r w:rsidR="00503FA4" w:rsidRPr="00503FA4">
        <w:rPr>
          <w:rFonts w:ascii="GHEA Grapalat" w:hAnsi="GHEA Grapalat"/>
          <w:b/>
          <w:lang w:val="af-ZA"/>
        </w:rPr>
        <w:t xml:space="preserve"> » « </w:t>
      </w:r>
      <w:r w:rsidR="00503FA4" w:rsidRPr="00503FA4">
        <w:rPr>
          <w:rFonts w:ascii="GHEA Grapalat" w:hAnsi="GHEA Grapalat"/>
          <w:b/>
          <w:lang w:val="ru-RU"/>
        </w:rPr>
        <w:t>հունիսի</w:t>
      </w:r>
      <w:r w:rsidR="00503FA4" w:rsidRPr="00503FA4">
        <w:rPr>
          <w:rFonts w:ascii="GHEA Grapalat" w:hAnsi="GHEA Grapalat"/>
          <w:b/>
          <w:lang w:val="af-ZA"/>
        </w:rPr>
        <w:t>» «1</w:t>
      </w:r>
      <w:r w:rsidR="00E91428">
        <w:rPr>
          <w:rFonts w:ascii="GHEA Grapalat" w:hAnsi="GHEA Grapalat"/>
          <w:b/>
          <w:lang w:val="af-ZA"/>
        </w:rPr>
        <w:t>3</w:t>
      </w:r>
      <w:r w:rsidRPr="00503FA4">
        <w:rPr>
          <w:rFonts w:ascii="GHEA Grapalat" w:hAnsi="GHEA Grapalat"/>
          <w:b/>
          <w:lang w:val="af-ZA"/>
        </w:rPr>
        <w:t xml:space="preserve">» -ին ժամը  </w:t>
      </w:r>
      <w:r w:rsidR="00503FA4" w:rsidRPr="00503FA4">
        <w:rPr>
          <w:rFonts w:ascii="GHEA Grapalat" w:hAnsi="GHEA Grapalat"/>
          <w:b/>
          <w:lang w:val="af-ZA"/>
        </w:rPr>
        <w:t>11:00</w:t>
      </w:r>
      <w:r w:rsidRPr="00503FA4">
        <w:rPr>
          <w:rFonts w:ascii="GHEA Grapalat" w:hAnsi="GHEA Grapalat"/>
          <w:b/>
          <w:lang w:val="af-ZA"/>
        </w:rPr>
        <w:t>-ին</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bookmarkStart w:id="3" w:name="_GoBack"/>
      <w:bookmarkEnd w:id="3"/>
    </w:p>
    <w:p w14:paraId="5BDB1B75" w14:textId="6F4BAB9A" w:rsidR="00503FA4" w:rsidRPr="00A71D81" w:rsidRDefault="00754697" w:rsidP="00503FA4">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503FA4" w:rsidRPr="00503FA4">
        <w:rPr>
          <w:rFonts w:ascii="GHEA Grapalat" w:hAnsi="GHEA Grapalat"/>
          <w:i w:val="0"/>
          <w:lang w:val="af-ZA"/>
        </w:rPr>
        <w:t xml:space="preserve"> </w:t>
      </w:r>
      <w:r w:rsidR="00503FA4">
        <w:rPr>
          <w:rFonts w:ascii="GHEA Grapalat" w:hAnsi="GHEA Grapalat"/>
          <w:i w:val="0"/>
          <w:lang w:val="af-ZA"/>
        </w:rPr>
        <w:t>Է. Գրիգորյան</w:t>
      </w:r>
      <w:r w:rsidR="00503FA4" w:rsidRPr="00A71D81">
        <w:rPr>
          <w:rFonts w:ascii="GHEA Grapalat" w:hAnsi="GHEA Grapalat"/>
          <w:i w:val="0"/>
          <w:lang w:val="af-ZA"/>
        </w:rPr>
        <w:t>ին</w:t>
      </w:r>
      <w:r w:rsidR="00503FA4">
        <w:rPr>
          <w:rFonts w:ascii="GHEA Grapalat" w:hAnsi="GHEA Grapalat"/>
          <w:i w:val="0"/>
          <w:lang w:val="af-ZA"/>
        </w:rPr>
        <w:t>:</w:t>
      </w:r>
    </w:p>
    <w:p w14:paraId="7FB94DBD" w14:textId="77777777" w:rsidR="00503FA4" w:rsidRPr="00A71D81" w:rsidRDefault="00503FA4" w:rsidP="00503FA4">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2E854A2" w14:textId="77777777" w:rsidR="00503FA4" w:rsidRPr="00503FA4" w:rsidRDefault="00503FA4" w:rsidP="00503FA4">
      <w:pPr>
        <w:pStyle w:val="a3"/>
        <w:ind w:firstLine="0"/>
        <w:rPr>
          <w:rFonts w:ascii="GHEA Grapalat" w:hAnsi="GHEA Grapalat"/>
          <w:lang w:val="af-ZA"/>
        </w:rPr>
      </w:pPr>
      <w:r w:rsidRPr="00503FA4">
        <w:rPr>
          <w:rFonts w:ascii="GHEA Grapalat" w:hAnsi="GHEA Grapalat"/>
          <w:lang w:val="af-ZA"/>
        </w:rPr>
        <w:t>Հեռախոս +37441244974</w:t>
      </w:r>
    </w:p>
    <w:p w14:paraId="26037FD4" w14:textId="77777777" w:rsidR="00503FA4" w:rsidRPr="00503FA4" w:rsidRDefault="00503FA4" w:rsidP="00503FA4">
      <w:pPr>
        <w:pStyle w:val="a3"/>
        <w:ind w:firstLine="0"/>
        <w:rPr>
          <w:rFonts w:ascii="GHEA Grapalat" w:hAnsi="GHEA Grapalat"/>
          <w:lang w:val="af-ZA"/>
        </w:rPr>
      </w:pPr>
      <w:r w:rsidRPr="00503FA4">
        <w:rPr>
          <w:rFonts w:ascii="GHEA Grapalat" w:hAnsi="GHEA Grapalat"/>
          <w:lang w:val="af-ZA"/>
        </w:rPr>
        <w:t xml:space="preserve">Էլ. փոստ </w:t>
      </w:r>
      <w:hyperlink r:id="rId9" w:history="1">
        <w:r w:rsidRPr="00503FA4">
          <w:rPr>
            <w:rStyle w:val="a9"/>
            <w:rFonts w:ascii="GHEA Grapalat" w:hAnsi="GHEA Grapalat"/>
            <w:lang w:val="af-ZA"/>
          </w:rPr>
          <w:t>protender.itender@gmail.com</w:t>
        </w:r>
      </w:hyperlink>
    </w:p>
    <w:p w14:paraId="7E8CD7B9" w14:textId="01DB79C5" w:rsidR="009F18D0" w:rsidRPr="00503FA4" w:rsidRDefault="009F18D0" w:rsidP="00503FA4">
      <w:pPr>
        <w:pStyle w:val="a3"/>
        <w:spacing w:line="240" w:lineRule="auto"/>
        <w:rPr>
          <w:rFonts w:ascii="GHEA Grapalat" w:hAnsi="GHEA Grapalat"/>
          <w:lang w:val="af-ZA"/>
        </w:rPr>
      </w:pPr>
    </w:p>
    <w:p w14:paraId="5B3B00EF" w14:textId="23950F98" w:rsidR="00754697" w:rsidRPr="00503FA4" w:rsidRDefault="00503FA4" w:rsidP="00503FA4">
      <w:pPr>
        <w:pStyle w:val="31"/>
        <w:spacing w:after="240" w:line="240" w:lineRule="auto"/>
        <w:ind w:firstLine="0"/>
        <w:rPr>
          <w:rFonts w:ascii="GHEA Grapalat" w:hAnsi="GHEA Grapalat" w:cs="Sylfaen"/>
          <w:b/>
          <w:i/>
          <w:lang w:val="es-ES"/>
        </w:rPr>
      </w:pPr>
      <w:r w:rsidRPr="00503FA4">
        <w:rPr>
          <w:rFonts w:ascii="GHEA Grapalat" w:hAnsi="GHEA Grapalat"/>
          <w:b/>
          <w:i/>
          <w:lang w:val="af-ZA"/>
        </w:rPr>
        <w:t>Պատվիրատու՝  ՀՀ ԱՆ Դեղերի և բժշկական պարագաների ապահովման ազգային կենտրոն ՊՈԱԿ</w:t>
      </w:r>
      <w:r w:rsidRPr="00503FA4">
        <w:rPr>
          <w:rFonts w:ascii="GHEA Grapalat" w:hAnsi="GHEA Grapalat"/>
          <w:b/>
          <w:i/>
          <w:lang w:val="af-ZA"/>
        </w:rPr>
        <w:tab/>
      </w:r>
    </w:p>
    <w:p w14:paraId="019FB036" w14:textId="77777777" w:rsidR="00754697" w:rsidRPr="00503FA4" w:rsidRDefault="00754697" w:rsidP="00EF3662">
      <w:pPr>
        <w:pStyle w:val="a3"/>
        <w:spacing w:line="240" w:lineRule="auto"/>
        <w:ind w:left="1404"/>
        <w:rPr>
          <w:rFonts w:ascii="GHEA Grapalat" w:hAnsi="GHEA Grapalat"/>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34737849" w14:textId="77777777" w:rsidR="00503FA4" w:rsidRPr="007E2AB2" w:rsidRDefault="00503FA4" w:rsidP="00EF3662">
      <w:pPr>
        <w:pStyle w:val="aa"/>
        <w:spacing w:after="0"/>
        <w:ind w:firstLine="567"/>
        <w:jc w:val="right"/>
        <w:rPr>
          <w:rFonts w:ascii="GHEA Grapalat" w:hAnsi="GHEA Grapalat" w:cs="Sylfaen"/>
          <w:i/>
          <w:sz w:val="20"/>
          <w:szCs w:val="20"/>
          <w:lang w:val="af-ZA"/>
        </w:rPr>
      </w:pPr>
    </w:p>
    <w:p w14:paraId="4CDA66B4" w14:textId="77777777" w:rsidR="00503FA4" w:rsidRPr="007E2AB2" w:rsidRDefault="00503FA4" w:rsidP="00EF3662">
      <w:pPr>
        <w:pStyle w:val="aa"/>
        <w:spacing w:after="0"/>
        <w:ind w:firstLine="567"/>
        <w:jc w:val="right"/>
        <w:rPr>
          <w:rFonts w:ascii="GHEA Grapalat" w:hAnsi="GHEA Grapalat" w:cs="Sylfaen"/>
          <w:i/>
          <w:sz w:val="20"/>
          <w:szCs w:val="20"/>
          <w:lang w:val="af-ZA"/>
        </w:rPr>
      </w:pPr>
    </w:p>
    <w:p w14:paraId="71A2ED97" w14:textId="77777777" w:rsidR="00503FA4" w:rsidRPr="007E2AB2" w:rsidRDefault="00503FA4" w:rsidP="00EF3662">
      <w:pPr>
        <w:pStyle w:val="aa"/>
        <w:spacing w:after="0"/>
        <w:ind w:firstLine="567"/>
        <w:jc w:val="right"/>
        <w:rPr>
          <w:rFonts w:ascii="GHEA Grapalat" w:hAnsi="GHEA Grapalat" w:cs="Sylfaen"/>
          <w:i/>
          <w:sz w:val="20"/>
          <w:szCs w:val="20"/>
          <w:lang w:val="af-ZA"/>
        </w:rPr>
      </w:pPr>
    </w:p>
    <w:p w14:paraId="7917E9D0" w14:textId="0E8C3900"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4D09CDD" w:rsidR="00096865" w:rsidRPr="00A71D81" w:rsidRDefault="00300D98"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ԴԲՊԱԱԿ-ԳՀԱՊՁԲ-22/3-Վ</w:t>
      </w:r>
      <w:r w:rsidR="00503FA4" w:rsidRPr="00503FA4">
        <w:rPr>
          <w:rFonts w:ascii="GHEA Grapalat" w:hAnsi="GHEA Grapalat" w:cs="Sylfaen"/>
          <w:i/>
          <w:sz w:val="20"/>
          <w:szCs w:val="20"/>
          <w:u w:val="single"/>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630141EF" w:rsidR="00096865" w:rsidRPr="00A71D81" w:rsidRDefault="009112B0"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E2AB2">
        <w:rPr>
          <w:rFonts w:ascii="GHEA Grapalat" w:hAnsi="GHEA Grapalat" w:cs="Sylfaen"/>
          <w:i/>
          <w:sz w:val="20"/>
          <w:szCs w:val="20"/>
          <w:lang w:val="af-ZA"/>
        </w:rPr>
        <w:t xml:space="preserve"> </w:t>
      </w:r>
      <w:r>
        <w:rPr>
          <w:rFonts w:ascii="GHEA Grapalat" w:hAnsi="GHEA Grapalat" w:cs="Sylfaen"/>
          <w:i/>
          <w:sz w:val="20"/>
          <w:szCs w:val="20"/>
        </w:rPr>
        <w:t>հարցման</w:t>
      </w:r>
      <w:r w:rsidRPr="007E2AB2">
        <w:rPr>
          <w:rFonts w:ascii="GHEA Grapalat" w:hAnsi="GHEA Grapalat" w:cs="Sylfaen"/>
          <w:i/>
          <w:sz w:val="20"/>
          <w:szCs w:val="20"/>
          <w:lang w:val="af-ZA"/>
        </w:rPr>
        <w:t xml:space="preserve"> </w:t>
      </w:r>
      <w:r>
        <w:rPr>
          <w:rFonts w:ascii="GHEA Grapalat" w:hAnsi="GHEA Grapalat" w:cs="Sylfaen"/>
          <w:i/>
          <w:sz w:val="20"/>
          <w:szCs w:val="20"/>
        </w:rPr>
        <w:t>ընթացակարգի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4F8FD6E" w:rsidR="00096865" w:rsidRPr="00A71D81" w:rsidRDefault="00503FA4" w:rsidP="00EF3662">
      <w:pPr>
        <w:pStyle w:val="aa"/>
        <w:spacing w:after="0"/>
        <w:ind w:firstLine="567"/>
        <w:jc w:val="right"/>
        <w:rPr>
          <w:rFonts w:ascii="GHEA Grapalat" w:hAnsi="GHEA Grapalat"/>
          <w:i/>
          <w:sz w:val="20"/>
          <w:szCs w:val="20"/>
          <w:lang w:val="af-ZA"/>
        </w:rPr>
      </w:pPr>
      <w:r w:rsidRPr="00503FA4">
        <w:rPr>
          <w:rFonts w:ascii="GHEA Grapalat" w:hAnsi="GHEA Grapalat" w:cs="Sylfaen"/>
          <w:i/>
          <w:sz w:val="20"/>
          <w:szCs w:val="20"/>
          <w:lang w:val="af-ZA"/>
        </w:rPr>
        <w:t>02.06.2022</w:t>
      </w:r>
      <w:r>
        <w:rPr>
          <w:rFonts w:ascii="GHEA Grapalat" w:hAnsi="GHEA Grapalat" w:cs="Sylfaen"/>
          <w:i/>
          <w:sz w:val="20"/>
          <w:szCs w:val="20"/>
          <w:lang w:val="ru-RU"/>
        </w:rPr>
        <w:t>թ</w:t>
      </w:r>
      <w:r>
        <w:rPr>
          <w:rFonts w:ascii="GHEA Grapalat" w:hAnsi="GHEA Grapalat" w:cs="Sylfaen"/>
          <w:i/>
          <w:sz w:val="20"/>
          <w:szCs w:val="20"/>
          <w:lang w:val="af-ZA"/>
        </w:rPr>
        <w:t xml:space="preserve"> </w:t>
      </w:r>
      <w:r w:rsidR="005C6159" w:rsidRPr="00A71D81">
        <w:rPr>
          <w:rFonts w:ascii="GHEA Grapalat" w:hAnsi="GHEA Grapalat" w:cs="Times Armenian"/>
          <w:i/>
          <w:sz w:val="20"/>
          <w:szCs w:val="20"/>
          <w:lang w:val="af-ZA"/>
        </w:rPr>
        <w:t xml:space="preserve">-ի </w:t>
      </w:r>
      <w:r w:rsidR="00096865"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r w:rsidRPr="00503FA4">
        <w:rPr>
          <w:rFonts w:ascii="GHEA Grapalat" w:hAnsi="GHEA Grapalat" w:cs="Times Armenian"/>
          <w:i/>
          <w:sz w:val="20"/>
          <w:szCs w:val="20"/>
          <w:lang w:val="af-ZA"/>
        </w:rPr>
        <w:t xml:space="preserve"> 2 </w:t>
      </w:r>
      <w:r w:rsidR="00096865"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178AF929" w:rsidR="00096865" w:rsidRPr="00503FA4" w:rsidRDefault="00503FA4" w:rsidP="00EF3662">
      <w:pPr>
        <w:pStyle w:val="aa"/>
        <w:ind w:right="-7" w:firstLine="567"/>
        <w:jc w:val="center"/>
        <w:rPr>
          <w:rFonts w:ascii="GHEA Grapalat" w:hAnsi="GHEA Grapalat" w:cs="Sylfaen"/>
          <w:i/>
          <w:sz w:val="20"/>
          <w:szCs w:val="20"/>
          <w:lang w:val="af-ZA"/>
        </w:rPr>
      </w:pPr>
      <w:r w:rsidRPr="00503FA4">
        <w:rPr>
          <w:rFonts w:ascii="GHEA Grapalat" w:hAnsi="GHEA Grapalat" w:cs="Sylfaen"/>
          <w:i/>
          <w:sz w:val="20"/>
          <w:szCs w:val="20"/>
          <w:lang w:val="af-ZA"/>
        </w:rPr>
        <w:t xml:space="preserve"> ՀՀ ԱՆ Դեղերի և բժշկական պարագաների ապահովման ազգային կենտրոն ՊՈԱԿ</w:t>
      </w:r>
      <w:r w:rsidR="00A76C15" w:rsidRPr="00503FA4">
        <w:rPr>
          <w:rFonts w:ascii="GHEA Grapalat" w:hAnsi="GHEA Grapalat" w:cs="Sylfaen"/>
          <w:i/>
          <w:sz w:val="20"/>
          <w:szCs w:val="20"/>
          <w:lang w:val="af-ZA"/>
        </w:rPr>
        <w:t>»</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7E6266A6" w14:textId="77777777" w:rsidR="009112B0" w:rsidRPr="007E2AB2" w:rsidRDefault="009112B0" w:rsidP="009112B0">
      <w:pPr>
        <w:pStyle w:val="aa"/>
        <w:ind w:right="-7"/>
        <w:jc w:val="center"/>
        <w:rPr>
          <w:rFonts w:ascii="GHEA Grapalat" w:hAnsi="GHEA Grapalat" w:cs="Sylfaen"/>
          <w:lang w:val="af-ZA"/>
        </w:rPr>
      </w:pPr>
      <w:r w:rsidRPr="009112B0">
        <w:rPr>
          <w:rFonts w:ascii="GHEA Grapalat" w:hAnsi="GHEA Grapalat" w:cs="Sylfaen"/>
        </w:rPr>
        <w:t>ՀՀ</w:t>
      </w:r>
      <w:r w:rsidRPr="007E2AB2">
        <w:rPr>
          <w:rFonts w:ascii="GHEA Grapalat" w:hAnsi="GHEA Grapalat" w:cs="Sylfaen"/>
          <w:lang w:val="af-ZA"/>
        </w:rPr>
        <w:t xml:space="preserve"> </w:t>
      </w:r>
      <w:r w:rsidRPr="009112B0">
        <w:rPr>
          <w:rFonts w:ascii="GHEA Grapalat" w:hAnsi="GHEA Grapalat" w:cs="Sylfaen"/>
        </w:rPr>
        <w:t>ԱՆ</w:t>
      </w:r>
      <w:r w:rsidRPr="007E2AB2">
        <w:rPr>
          <w:rFonts w:ascii="GHEA Grapalat" w:hAnsi="GHEA Grapalat" w:cs="Sylfaen"/>
          <w:lang w:val="af-ZA"/>
        </w:rPr>
        <w:t xml:space="preserve"> </w:t>
      </w:r>
      <w:r w:rsidRPr="009112B0">
        <w:rPr>
          <w:rFonts w:ascii="GHEA Grapalat" w:hAnsi="GHEA Grapalat" w:cs="Sylfaen"/>
        </w:rPr>
        <w:t>Դեղերի</w:t>
      </w:r>
      <w:r w:rsidRPr="007E2AB2">
        <w:rPr>
          <w:rFonts w:ascii="GHEA Grapalat" w:hAnsi="GHEA Grapalat" w:cs="Sylfaen"/>
          <w:lang w:val="af-ZA"/>
        </w:rPr>
        <w:t xml:space="preserve"> </w:t>
      </w:r>
      <w:r w:rsidRPr="009112B0">
        <w:rPr>
          <w:rFonts w:ascii="GHEA Grapalat" w:hAnsi="GHEA Grapalat" w:cs="Sylfaen"/>
        </w:rPr>
        <w:t>և</w:t>
      </w:r>
      <w:r w:rsidRPr="007E2AB2">
        <w:rPr>
          <w:rFonts w:ascii="GHEA Grapalat" w:hAnsi="GHEA Grapalat" w:cs="Sylfaen"/>
          <w:lang w:val="af-ZA"/>
        </w:rPr>
        <w:t xml:space="preserve"> </w:t>
      </w:r>
      <w:r w:rsidRPr="009112B0">
        <w:rPr>
          <w:rFonts w:ascii="GHEA Grapalat" w:hAnsi="GHEA Grapalat" w:cs="Sylfaen"/>
        </w:rPr>
        <w:t>բժշկական</w:t>
      </w:r>
      <w:r w:rsidRPr="007E2AB2">
        <w:rPr>
          <w:rFonts w:ascii="GHEA Grapalat" w:hAnsi="GHEA Grapalat" w:cs="Sylfaen"/>
          <w:lang w:val="af-ZA"/>
        </w:rPr>
        <w:t xml:space="preserve"> </w:t>
      </w:r>
      <w:r w:rsidRPr="009112B0">
        <w:rPr>
          <w:rFonts w:ascii="GHEA Grapalat" w:hAnsi="GHEA Grapalat" w:cs="Sylfaen"/>
        </w:rPr>
        <w:t>պարագաների</w:t>
      </w:r>
      <w:r w:rsidRPr="007E2AB2">
        <w:rPr>
          <w:rFonts w:ascii="GHEA Grapalat" w:hAnsi="GHEA Grapalat" w:cs="Sylfaen"/>
          <w:lang w:val="af-ZA"/>
        </w:rPr>
        <w:t xml:space="preserve"> </w:t>
      </w:r>
      <w:r w:rsidRPr="009112B0">
        <w:rPr>
          <w:rFonts w:ascii="GHEA Grapalat" w:hAnsi="GHEA Grapalat" w:cs="Sylfaen"/>
        </w:rPr>
        <w:t>ապահովման</w:t>
      </w:r>
      <w:r w:rsidRPr="007E2AB2">
        <w:rPr>
          <w:rFonts w:ascii="GHEA Grapalat" w:hAnsi="GHEA Grapalat" w:cs="Sylfaen"/>
          <w:lang w:val="af-ZA"/>
        </w:rPr>
        <w:t xml:space="preserve"> </w:t>
      </w:r>
      <w:r w:rsidRPr="009112B0">
        <w:rPr>
          <w:rFonts w:ascii="GHEA Grapalat" w:hAnsi="GHEA Grapalat" w:cs="Sylfaen"/>
        </w:rPr>
        <w:t>ազգային</w:t>
      </w:r>
      <w:r w:rsidRPr="007E2AB2">
        <w:rPr>
          <w:rFonts w:ascii="GHEA Grapalat" w:hAnsi="GHEA Grapalat" w:cs="Sylfaen"/>
          <w:lang w:val="af-ZA"/>
        </w:rPr>
        <w:t xml:space="preserve"> </w:t>
      </w:r>
      <w:r w:rsidRPr="009112B0">
        <w:rPr>
          <w:rFonts w:ascii="GHEA Grapalat" w:hAnsi="GHEA Grapalat" w:cs="Sylfaen"/>
        </w:rPr>
        <w:t>կենտրոն</w:t>
      </w:r>
      <w:r w:rsidRPr="007E2AB2">
        <w:rPr>
          <w:rFonts w:ascii="GHEA Grapalat" w:hAnsi="GHEA Grapalat" w:cs="Sylfaen"/>
          <w:lang w:val="af-ZA"/>
        </w:rPr>
        <w:t xml:space="preserve"> </w:t>
      </w:r>
      <w:r w:rsidRPr="009112B0">
        <w:rPr>
          <w:rFonts w:ascii="GHEA Grapalat" w:hAnsi="GHEA Grapalat" w:cs="Sylfaen"/>
        </w:rPr>
        <w:t>ՊՈԱԿ</w:t>
      </w:r>
      <w:r w:rsidRPr="007E2AB2">
        <w:rPr>
          <w:rFonts w:ascii="GHEA Grapalat" w:hAnsi="GHEA Grapalat" w:cs="Sylfaen"/>
          <w:lang w:val="af-ZA"/>
        </w:rPr>
        <w:t>-</w:t>
      </w:r>
      <w:r w:rsidRPr="009112B0">
        <w:rPr>
          <w:rFonts w:ascii="GHEA Grapalat" w:hAnsi="GHEA Grapalat" w:cs="Sylfaen"/>
        </w:rPr>
        <w:t>Ի</w:t>
      </w:r>
      <w:r w:rsidRPr="007E2AB2">
        <w:rPr>
          <w:rFonts w:ascii="GHEA Grapalat" w:hAnsi="GHEA Grapalat" w:cs="Sylfaen"/>
          <w:lang w:val="af-ZA"/>
        </w:rPr>
        <w:t xml:space="preserve"> </w:t>
      </w:r>
    </w:p>
    <w:p w14:paraId="0E3E4823" w14:textId="39277245" w:rsidR="009112B0" w:rsidRPr="00300D98" w:rsidRDefault="009112B0" w:rsidP="009112B0">
      <w:pPr>
        <w:pStyle w:val="aa"/>
        <w:ind w:right="-7"/>
        <w:jc w:val="center"/>
        <w:rPr>
          <w:rFonts w:ascii="GHEA Grapalat" w:hAnsi="GHEA Grapalat" w:cs="Sylfaen"/>
          <w:lang w:val="af-ZA"/>
        </w:rPr>
      </w:pPr>
      <w:r w:rsidRPr="009112B0">
        <w:rPr>
          <w:rFonts w:ascii="GHEA Grapalat" w:hAnsi="GHEA Grapalat" w:cs="Sylfaen"/>
        </w:rPr>
        <w:t>ԿԱՐԻՔՆԵՐԻ</w:t>
      </w:r>
      <w:r w:rsidRPr="00300D98">
        <w:rPr>
          <w:rFonts w:ascii="GHEA Grapalat" w:hAnsi="GHEA Grapalat" w:cs="Sylfaen"/>
          <w:lang w:val="af-ZA"/>
        </w:rPr>
        <w:t xml:space="preserve"> </w:t>
      </w:r>
      <w:r w:rsidRPr="009112B0">
        <w:rPr>
          <w:rFonts w:ascii="GHEA Grapalat" w:hAnsi="GHEA Grapalat" w:cs="Sylfaen"/>
        </w:rPr>
        <w:t>ՀԱՄԱՐ</w:t>
      </w:r>
      <w:r w:rsidRPr="00300D98">
        <w:rPr>
          <w:rFonts w:ascii="GHEA Grapalat" w:hAnsi="GHEA Grapalat" w:cs="Sylfaen"/>
          <w:lang w:val="af-ZA"/>
        </w:rPr>
        <w:t>` «</w:t>
      </w:r>
      <w:r w:rsidRPr="009112B0">
        <w:rPr>
          <w:rFonts w:ascii="GHEA Grapalat" w:hAnsi="GHEA Grapalat" w:cs="Sylfaen"/>
        </w:rPr>
        <w:t>Վառելիքի</w:t>
      </w:r>
      <w:proofErr w:type="gramStart"/>
      <w:r w:rsidRPr="00300D98">
        <w:rPr>
          <w:rFonts w:ascii="GHEA Grapalat" w:hAnsi="GHEA Grapalat" w:cs="Sylfaen"/>
          <w:lang w:val="af-ZA"/>
        </w:rPr>
        <w:t xml:space="preserve">»  </w:t>
      </w:r>
      <w:r w:rsidRPr="009112B0">
        <w:rPr>
          <w:rFonts w:ascii="GHEA Grapalat" w:hAnsi="GHEA Grapalat" w:cs="Sylfaen"/>
        </w:rPr>
        <w:t>ՁԵՌՔԲԵՐՄԱՆ</w:t>
      </w:r>
      <w:proofErr w:type="gramEnd"/>
      <w:r w:rsidRPr="00300D98">
        <w:rPr>
          <w:rFonts w:ascii="GHEA Grapalat" w:hAnsi="GHEA Grapalat" w:cs="Sylfaen"/>
          <w:lang w:val="af-ZA"/>
        </w:rPr>
        <w:t xml:space="preserve"> </w:t>
      </w:r>
      <w:r w:rsidRPr="009112B0">
        <w:rPr>
          <w:rFonts w:ascii="GHEA Grapalat" w:hAnsi="GHEA Grapalat" w:cs="Sylfaen"/>
        </w:rPr>
        <w:t>ՆՊԱՏԱԿՈՎ</w:t>
      </w:r>
      <w:r w:rsidRPr="00300D98">
        <w:rPr>
          <w:rFonts w:ascii="GHEA Grapalat" w:hAnsi="GHEA Grapalat" w:cs="Sylfaen"/>
          <w:lang w:val="af-ZA"/>
        </w:rPr>
        <w:t xml:space="preserve">  </w:t>
      </w:r>
      <w:r w:rsidRPr="009112B0">
        <w:rPr>
          <w:rFonts w:ascii="GHEA Grapalat" w:hAnsi="GHEA Grapalat" w:cs="Sylfaen"/>
        </w:rPr>
        <w:t>ՀԱՅՏԱՐԱՐՎԱԾ</w:t>
      </w:r>
      <w:r w:rsidRPr="00300D98">
        <w:rPr>
          <w:rFonts w:ascii="GHEA Grapalat" w:hAnsi="GHEA Grapalat" w:cs="Sylfaen"/>
          <w:lang w:val="af-ZA"/>
        </w:rPr>
        <w:t xml:space="preserve"> </w:t>
      </w:r>
      <w:r>
        <w:rPr>
          <w:rFonts w:ascii="GHEA Grapalat" w:hAnsi="GHEA Grapalat" w:cs="Sylfaen"/>
        </w:rPr>
        <w:t>ԳՆԱՆՇՄԱՆ</w:t>
      </w:r>
      <w:r w:rsidRPr="00300D98">
        <w:rPr>
          <w:rFonts w:ascii="GHEA Grapalat" w:hAnsi="GHEA Grapalat" w:cs="Sylfaen"/>
          <w:lang w:val="af-ZA"/>
        </w:rPr>
        <w:t xml:space="preserve"> </w:t>
      </w:r>
      <w:r>
        <w:rPr>
          <w:rFonts w:ascii="GHEA Grapalat" w:hAnsi="GHEA Grapalat" w:cs="Sylfaen"/>
        </w:rPr>
        <w:t>ՀԱՐՑՄԱՆ</w:t>
      </w:r>
      <w:r w:rsidRPr="00300D98">
        <w:rPr>
          <w:rFonts w:ascii="GHEA Grapalat" w:hAnsi="GHEA Grapalat" w:cs="Sylfaen"/>
          <w:lang w:val="af-ZA"/>
        </w:rPr>
        <w:t xml:space="preserve"> </w:t>
      </w:r>
      <w:r>
        <w:rPr>
          <w:rFonts w:ascii="GHEA Grapalat" w:hAnsi="GHEA Grapalat" w:cs="Sylfaen"/>
        </w:rPr>
        <w:t>ԸՆԹԱՑԱԿԱՐԳԻ</w:t>
      </w:r>
      <w:r w:rsidRPr="00300D98">
        <w:rPr>
          <w:rFonts w:ascii="GHEA Grapalat" w:hAnsi="GHEA Grapalat" w:cs="Sylfaen"/>
          <w:lang w:val="af-ZA"/>
        </w:rPr>
        <w:t xml:space="preserve"> </w:t>
      </w:r>
    </w:p>
    <w:p w14:paraId="06622642" w14:textId="77777777" w:rsidR="009112B0" w:rsidRPr="00300D98" w:rsidRDefault="009112B0" w:rsidP="009112B0">
      <w:pPr>
        <w:pStyle w:val="aa"/>
        <w:ind w:right="-7"/>
        <w:jc w:val="center"/>
        <w:rPr>
          <w:rFonts w:ascii="GHEA Grapalat" w:hAnsi="GHEA Grapalat" w:cs="Sylfaen"/>
          <w:lang w:val="af-ZA"/>
        </w:rPr>
      </w:pPr>
    </w:p>
    <w:p w14:paraId="2DF6A157" w14:textId="77777777" w:rsidR="00096865" w:rsidRPr="00300D98" w:rsidRDefault="00096865" w:rsidP="00EF3662">
      <w:pPr>
        <w:pStyle w:val="aa"/>
        <w:ind w:right="-7" w:firstLine="567"/>
        <w:jc w:val="center"/>
        <w:rPr>
          <w:rFonts w:ascii="GHEA Grapalat" w:hAnsi="GHEA Grapalat" w:cs="Sylfaen"/>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1361EA45" w14:textId="3957A612" w:rsidR="009112B0" w:rsidRDefault="009112B0" w:rsidP="009112B0">
      <w:pPr>
        <w:ind w:firstLine="567"/>
        <w:jc w:val="center"/>
        <w:rPr>
          <w:rFonts w:ascii="GHEA Grapalat" w:hAnsi="GHEA Grapalat"/>
          <w:i/>
          <w:sz w:val="20"/>
          <w:szCs w:val="20"/>
          <w:lang w:val="af-ZA"/>
        </w:rPr>
      </w:pPr>
      <w:r>
        <w:rPr>
          <w:rFonts w:ascii="GHEA Grapalat" w:hAnsi="GHEA Grapalat"/>
          <w:b/>
          <w:sz w:val="20"/>
          <w:szCs w:val="20"/>
          <w:lang w:val="af-ZA"/>
        </w:rPr>
        <w:t>ՀՀ ԱՆ Դեղերի և բժշկական պարագաների ապահովման ազգային կենտրոն ՊՈԱԿ-Ի ԿԱՐԻՔՆԵՐԻ ՀԱՄԱՐ` «Վառելիքի» ՁԵՌՔԲԵՐՄԱՆ ՆՊԱՏԱԿՈՎ ՀԱՅՏԱՐԱՐՎԱԾ ԳՆԱՆՇՄԱՆ ՀԱՐՑՄԱՆ ԸՆԹԱՑԱԿԱՐԳԻ ՀՐԱՎԵՐԻ</w:t>
      </w:r>
    </w:p>
    <w:p w14:paraId="2E65098C" w14:textId="77777777" w:rsidR="009112B0" w:rsidRPr="00A71D81" w:rsidRDefault="009112B0" w:rsidP="009112B0">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752C0757" w:rsidR="00096865" w:rsidRPr="00A71D81" w:rsidRDefault="00087A30" w:rsidP="009112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7FDA81E"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9112B0">
        <w:rPr>
          <w:rFonts w:ascii="GHEA Grapalat" w:hAnsi="GHEA Grapalat" w:cs="Sylfaen"/>
          <w:b/>
          <w:sz w:val="20"/>
        </w:rPr>
        <w:t>ԳՆԱՆՇՄԱՆ</w:t>
      </w:r>
      <w:r w:rsidR="009112B0" w:rsidRPr="009112B0">
        <w:rPr>
          <w:rFonts w:ascii="GHEA Grapalat" w:hAnsi="GHEA Grapalat" w:cs="Sylfaen"/>
          <w:b/>
          <w:sz w:val="20"/>
          <w:lang w:val="af-ZA"/>
        </w:rPr>
        <w:t xml:space="preserve"> </w:t>
      </w:r>
      <w:r w:rsidR="009112B0">
        <w:rPr>
          <w:rFonts w:ascii="GHEA Grapalat" w:hAnsi="GHEA Grapalat" w:cs="Sylfaen"/>
          <w:b/>
          <w:sz w:val="20"/>
        </w:rPr>
        <w:t>ՀԱՐՑՄԱՆ</w:t>
      </w:r>
      <w:r w:rsidR="009112B0" w:rsidRPr="009112B0">
        <w:rPr>
          <w:rFonts w:ascii="GHEA Grapalat" w:hAnsi="GHEA Grapalat" w:cs="Sylfaen"/>
          <w:b/>
          <w:sz w:val="20"/>
          <w:lang w:val="af-ZA"/>
        </w:rPr>
        <w:t xml:space="preserve"> </w:t>
      </w:r>
      <w:proofErr w:type="gramStart"/>
      <w:r w:rsidR="009112B0">
        <w:rPr>
          <w:rFonts w:ascii="GHEA Grapalat" w:hAnsi="GHEA Grapalat" w:cs="Sylfaen"/>
          <w:b/>
          <w:sz w:val="20"/>
        </w:rPr>
        <w:t>ԸՆԹԱՑԱԿԱՐԳԻ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E377E0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300D98">
        <w:rPr>
          <w:rFonts w:ascii="GHEA Grapalat" w:hAnsi="GHEA Grapalat" w:cs="Times Armenian"/>
          <w:sz w:val="20"/>
          <w:lang w:val="af-ZA"/>
        </w:rPr>
        <w:t>ԴԲՊԱԱԿ-ԳՀԱՊՁԲ-22/3-</w:t>
      </w:r>
      <w:proofErr w:type="gramStart"/>
      <w:r w:rsidR="00300D98">
        <w:rPr>
          <w:rFonts w:ascii="GHEA Grapalat" w:hAnsi="GHEA Grapalat" w:cs="Times Armenian"/>
          <w:sz w:val="20"/>
          <w:lang w:val="af-ZA"/>
        </w:rPr>
        <w:t>Վ</w:t>
      </w:r>
      <w:r w:rsidR="009112B0">
        <w:rPr>
          <w:rFonts w:ascii="GHEA Grapalat" w:hAnsi="GHEA Grapalat" w:cs="Times Armenian"/>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112B0">
        <w:rPr>
          <w:rFonts w:ascii="GHEA Grapalat" w:hAnsi="GHEA Grapalat" w:cs="Sylfaen"/>
          <w:sz w:val="20"/>
        </w:rPr>
        <w:t>Գնանշման</w:t>
      </w:r>
      <w:r w:rsidR="009112B0" w:rsidRPr="009112B0">
        <w:rPr>
          <w:rFonts w:ascii="GHEA Grapalat" w:hAnsi="GHEA Grapalat" w:cs="Sylfaen"/>
          <w:sz w:val="20"/>
          <w:lang w:val="af-ZA"/>
        </w:rPr>
        <w:t xml:space="preserve"> </w:t>
      </w:r>
      <w:r w:rsidR="009112B0">
        <w:rPr>
          <w:rFonts w:ascii="GHEA Grapalat" w:hAnsi="GHEA Grapalat" w:cs="Sylfaen"/>
          <w:sz w:val="20"/>
        </w:rPr>
        <w:t>հարցման</w:t>
      </w:r>
      <w:r w:rsidR="009112B0" w:rsidRPr="009112B0">
        <w:rPr>
          <w:rFonts w:ascii="GHEA Grapalat" w:hAnsi="GHEA Grapalat" w:cs="Sylfaen"/>
          <w:sz w:val="20"/>
          <w:lang w:val="af-ZA"/>
        </w:rPr>
        <w:t xml:space="preserve"> </w:t>
      </w:r>
      <w:r w:rsidR="009112B0">
        <w:rPr>
          <w:rFonts w:ascii="GHEA Grapalat" w:hAnsi="GHEA Grapalat" w:cs="Sylfaen"/>
          <w:sz w:val="20"/>
        </w:rPr>
        <w:t>ընթացակարգի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F2BA543"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9112B0">
        <w:rPr>
          <w:rFonts w:ascii="GHEA Grapalat" w:hAnsi="GHEA Grapalat" w:cs="Sylfaen"/>
          <w:sz w:val="20"/>
          <w:lang w:val="af-ZA"/>
        </w:rPr>
        <w:t xml:space="preserve"> </w:t>
      </w:r>
      <w:r w:rsidRPr="00A71D81">
        <w:rPr>
          <w:rFonts w:ascii="GHEA Grapalat" w:hAnsi="GHEA Grapalat" w:cs="Sylfaen"/>
          <w:sz w:val="20"/>
        </w:rPr>
        <w:t>ունի</w:t>
      </w:r>
      <w:r w:rsidRPr="009112B0">
        <w:rPr>
          <w:rFonts w:ascii="GHEA Grapalat" w:hAnsi="GHEA Grapalat" w:cs="Sylfaen"/>
          <w:sz w:val="20"/>
          <w:lang w:val="af-ZA"/>
        </w:rPr>
        <w:t xml:space="preserve"> </w:t>
      </w:r>
      <w:r w:rsidR="00A00E74" w:rsidRPr="009112B0">
        <w:rPr>
          <w:rFonts w:ascii="GHEA Grapalat" w:hAnsi="GHEA Grapalat" w:cs="Sylfaen"/>
          <w:sz w:val="20"/>
          <w:lang w:val="af-ZA"/>
        </w:rPr>
        <w:t>«</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ՀՀ</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ԱՆ</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Դեղերի</w:t>
      </w:r>
      <w:r w:rsidR="009112B0" w:rsidRPr="009112B0">
        <w:rPr>
          <w:rFonts w:ascii="GHEA Grapalat" w:hAnsi="GHEA Grapalat" w:cs="Sylfaen"/>
          <w:sz w:val="20"/>
          <w:lang w:val="af-ZA"/>
        </w:rPr>
        <w:t xml:space="preserve"> </w:t>
      </w:r>
      <w:r w:rsidR="009112B0" w:rsidRPr="009112B0">
        <w:rPr>
          <w:rFonts w:ascii="GHEA Grapalat" w:hAnsi="GHEA Grapalat" w:cs="Sylfaen"/>
          <w:sz w:val="20"/>
        </w:rPr>
        <w:t>և</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բժշկական</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պարագաների</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ապահովման</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ազգային</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կենտրոն</w:t>
      </w:r>
      <w:r w:rsidR="009112B0" w:rsidRPr="009112B0">
        <w:rPr>
          <w:rFonts w:ascii="GHEA Grapalat" w:hAnsi="GHEA Grapalat" w:cs="Sylfaen"/>
          <w:sz w:val="20"/>
          <w:lang w:val="af-ZA"/>
        </w:rPr>
        <w:t xml:space="preserve"> </w:t>
      </w:r>
      <w:r w:rsidR="009112B0" w:rsidRPr="009112B0">
        <w:rPr>
          <w:rFonts w:ascii="GHEA Grapalat" w:hAnsi="GHEA Grapalat" w:cs="Sylfaen"/>
          <w:sz w:val="20"/>
        </w:rPr>
        <w:t>ՊՈԱԿ</w:t>
      </w:r>
      <w:r w:rsidR="00A00E74" w:rsidRPr="009112B0">
        <w:rPr>
          <w:rFonts w:ascii="GHEA Grapalat" w:hAnsi="GHEA Grapalat" w:cs="Sylfaen"/>
          <w:sz w:val="20"/>
          <w:lang w:val="af-ZA"/>
        </w:rPr>
        <w:t>-</w:t>
      </w:r>
      <w:r w:rsidR="00A00E74" w:rsidRPr="009112B0">
        <w:rPr>
          <w:rFonts w:ascii="GHEA Grapalat" w:hAnsi="GHEA Grapalat" w:cs="Sylfaen"/>
          <w:sz w:val="20"/>
        </w:rPr>
        <w:t>ի</w:t>
      </w:r>
      <w:r w:rsidR="00A00E74" w:rsidRPr="009112B0">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9112B0">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9112B0">
        <w:rPr>
          <w:rFonts w:ascii="GHEA Grapalat" w:hAnsi="GHEA Grapalat" w:cs="Sylfaen"/>
          <w:sz w:val="20"/>
          <w:lang w:val="af-ZA"/>
        </w:rPr>
        <w:t>)</w:t>
      </w:r>
      <w:r w:rsidRPr="009112B0">
        <w:rPr>
          <w:rFonts w:ascii="GHEA Grapalat" w:hAnsi="GHEA Grapalat" w:cs="Sylfaen"/>
          <w:sz w:val="20"/>
          <w:lang w:val="af-ZA"/>
        </w:rPr>
        <w:t xml:space="preserve"> </w:t>
      </w:r>
      <w:r w:rsidRPr="00A71D81">
        <w:rPr>
          <w:rFonts w:ascii="GHEA Grapalat" w:hAnsi="GHEA Grapalat" w:cs="Sylfaen"/>
          <w:sz w:val="20"/>
        </w:rPr>
        <w:t>կողմից</w:t>
      </w:r>
      <w:r w:rsidRPr="009112B0">
        <w:rPr>
          <w:rFonts w:ascii="GHEA Grapalat" w:hAnsi="GHEA Grapalat" w:cs="Sylfae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5CA60BEF" w:rsidR="003E1421" w:rsidRPr="00A71D81" w:rsidRDefault="00A81DD5" w:rsidP="009112B0">
      <w:pPr>
        <w:pStyle w:val="23"/>
        <w:spacing w:line="240" w:lineRule="auto"/>
        <w:ind w:firstLine="0"/>
        <w:jc w:val="left"/>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10" w:history="1">
        <w:r w:rsidR="009112B0" w:rsidRPr="00503FA4">
          <w:rPr>
            <w:rStyle w:val="a9"/>
            <w:rFonts w:ascii="GHEA Grapalat" w:hAnsi="GHEA Grapalat"/>
            <w:i/>
          </w:rPr>
          <w:t>protender.itender@gmail.com</w:t>
        </w:r>
      </w:hyperlink>
      <w:r w:rsidR="00B2681D" w:rsidRPr="00A71D81">
        <w:rPr>
          <w:rFonts w:ascii="GHEA Grapalat" w:hAnsi="GHEA Grapalat"/>
          <w:sz w:val="24"/>
          <w:szCs w:val="24"/>
        </w:rPr>
        <w:t>»</w:t>
      </w:r>
    </w:p>
    <w:p w14:paraId="01F44180" w14:textId="77777777" w:rsidR="00096865" w:rsidRPr="00A71D81" w:rsidRDefault="00F5653D" w:rsidP="009112B0">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67B67B9B" w14:textId="77777777" w:rsidR="009112B0" w:rsidRDefault="009112B0" w:rsidP="009112B0">
      <w:pPr>
        <w:pStyle w:val="3"/>
        <w:numPr>
          <w:ilvl w:val="1"/>
          <w:numId w:val="31"/>
        </w:numPr>
        <w:spacing w:line="240" w:lineRule="auto"/>
        <w:jc w:val="both"/>
        <w:rPr>
          <w:rFonts w:ascii="GHEA Grapalat" w:hAnsi="GHEA Grapalat" w:cs="Sylfaen"/>
          <w:i w:val="0"/>
        </w:rPr>
      </w:pPr>
      <w:r>
        <w:rPr>
          <w:rFonts w:ascii="GHEA Grapalat" w:hAnsi="GHEA Grapalat" w:cs="Sylfaen"/>
          <w:i w:val="0"/>
        </w:rPr>
        <w:t xml:space="preserve">Գնման առարկա է </w:t>
      </w:r>
      <w:proofErr w:type="gramStart"/>
      <w:r>
        <w:rPr>
          <w:rFonts w:ascii="GHEA Grapalat" w:hAnsi="GHEA Grapalat" w:cs="Sylfaen"/>
          <w:i w:val="0"/>
        </w:rPr>
        <w:t>հանդիսանում  ՀՀ</w:t>
      </w:r>
      <w:proofErr w:type="gramEnd"/>
      <w:r>
        <w:rPr>
          <w:rFonts w:ascii="GHEA Grapalat" w:hAnsi="GHEA Grapalat" w:cs="Sylfaen"/>
          <w:i w:val="0"/>
        </w:rPr>
        <w:t xml:space="preserve"> ԱՆ Դեղերի և բժշկական պարագաների ապահովման ազգային կենտրոն ՊՈԱԿ կարիքների համար` «Վառելիքի» ձեռքբերումը (այսուհետ` նաև ապրանք), որոնք խմբավորված  են «2» չափաբաժիններում`</w:t>
      </w:r>
    </w:p>
    <w:tbl>
      <w:tblPr>
        <w:tblpPr w:leftFromText="180" w:rightFromText="180" w:vertAnchor="text" w:tblpXSpec="center" w:tblpY="1"/>
        <w:tblOverlap w:val="neve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7231"/>
      </w:tblGrid>
      <w:tr w:rsidR="006675F2" w:rsidRPr="00A71D81" w14:paraId="21FBE128" w14:textId="77777777" w:rsidTr="009A554F">
        <w:trPr>
          <w:trHeight w:val="480"/>
          <w:jc w:val="center"/>
        </w:trPr>
        <w:tc>
          <w:tcPr>
            <w:tcW w:w="3261" w:type="dxa"/>
            <w:gridSpan w:val="2"/>
            <w:vAlign w:val="center"/>
          </w:tcPr>
          <w:p w14:paraId="1C0B524E" w14:textId="77777777" w:rsidR="006675F2" w:rsidRPr="00A71D81" w:rsidRDefault="006675F2" w:rsidP="009A554F">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9A554F">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9A554F">
        <w:trPr>
          <w:trHeight w:val="292"/>
          <w:jc w:val="center"/>
        </w:trPr>
        <w:tc>
          <w:tcPr>
            <w:tcW w:w="1418" w:type="dxa"/>
            <w:vAlign w:val="center"/>
          </w:tcPr>
          <w:p w14:paraId="56F98170" w14:textId="77777777" w:rsidR="006675F2" w:rsidRPr="00A71D81" w:rsidRDefault="00D30C7A" w:rsidP="009A554F">
            <w:pPr>
              <w:pStyle w:val="23"/>
              <w:spacing w:line="240" w:lineRule="auto"/>
              <w:ind w:firstLine="176"/>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43" w:type="dxa"/>
            <w:vAlign w:val="center"/>
          </w:tcPr>
          <w:p w14:paraId="3CE79196" w14:textId="73FC820C" w:rsidR="006675F2" w:rsidRPr="009112B0" w:rsidRDefault="009112B0" w:rsidP="009A554F">
            <w:pPr>
              <w:pStyle w:val="23"/>
              <w:spacing w:line="240" w:lineRule="auto"/>
              <w:ind w:firstLine="0"/>
              <w:rPr>
                <w:rFonts w:ascii="GHEA Grapalat" w:hAnsi="GHEA Grapalat"/>
                <w:b/>
                <w:bCs/>
                <w:i/>
                <w:iCs/>
                <w:sz w:val="14"/>
                <w:szCs w:val="14"/>
                <w:lang w:val="ru-RU"/>
              </w:rPr>
            </w:pPr>
            <w:r>
              <w:rPr>
                <w:rFonts w:ascii="GHEA Grapalat" w:hAnsi="GHEA Grapalat"/>
                <w:b/>
                <w:bCs/>
                <w:i/>
                <w:iCs/>
                <w:sz w:val="14"/>
                <w:szCs w:val="14"/>
                <w:lang w:val="ru-RU"/>
              </w:rPr>
              <w:t xml:space="preserve">  </w:t>
            </w:r>
            <w:r>
              <w:rPr>
                <w:rFonts w:ascii="GHEA Grapalat" w:hAnsi="GHEA Grapalat"/>
                <w:b/>
                <w:bCs/>
                <w:i/>
                <w:iCs/>
                <w:sz w:val="14"/>
                <w:szCs w:val="14"/>
                <w:lang w:val="hy-AM"/>
              </w:rPr>
              <w:t>Գ</w:t>
            </w:r>
            <w:r w:rsidR="00D30C7A">
              <w:rPr>
                <w:rFonts w:ascii="GHEA Grapalat" w:hAnsi="GHEA Grapalat"/>
                <w:b/>
                <w:bCs/>
                <w:i/>
                <w:iCs/>
                <w:sz w:val="14"/>
                <w:szCs w:val="14"/>
                <w:lang w:val="hy-AM"/>
              </w:rPr>
              <w:t>նման</w:t>
            </w:r>
            <w:r>
              <w:rPr>
                <w:rFonts w:ascii="GHEA Grapalat" w:hAnsi="GHEA Grapalat"/>
                <w:b/>
                <w:bCs/>
                <w:i/>
                <w:iCs/>
                <w:sz w:val="14"/>
                <w:szCs w:val="14"/>
                <w:lang w:val="ru-RU"/>
              </w:rPr>
              <w:t xml:space="preserve"> </w:t>
            </w:r>
            <w:r w:rsidR="00D30C7A">
              <w:rPr>
                <w:rFonts w:ascii="GHEA Grapalat" w:hAnsi="GHEA Grapalat"/>
                <w:b/>
                <w:bCs/>
                <w:i/>
                <w:iCs/>
                <w:sz w:val="14"/>
                <w:szCs w:val="14"/>
                <w:lang w:val="hy-AM"/>
              </w:rPr>
              <w:t>գինը</w:t>
            </w:r>
            <w:r>
              <w:rPr>
                <w:rFonts w:ascii="GHEA Grapalat" w:hAnsi="GHEA Grapalat"/>
                <w:b/>
                <w:bCs/>
                <w:i/>
                <w:iCs/>
                <w:sz w:val="14"/>
                <w:szCs w:val="14"/>
                <w:lang w:val="ru-RU"/>
              </w:rPr>
              <w:t xml:space="preserve"> /դրամ/</w:t>
            </w:r>
          </w:p>
        </w:tc>
        <w:tc>
          <w:tcPr>
            <w:tcW w:w="7231" w:type="dxa"/>
            <w:vMerge/>
            <w:vAlign w:val="center"/>
          </w:tcPr>
          <w:p w14:paraId="1AC8F08D" w14:textId="77777777" w:rsidR="006675F2" w:rsidRPr="00A71D81" w:rsidRDefault="006675F2" w:rsidP="009A554F">
            <w:pPr>
              <w:pStyle w:val="23"/>
              <w:spacing w:line="240" w:lineRule="auto"/>
              <w:ind w:firstLine="0"/>
              <w:jc w:val="center"/>
              <w:rPr>
                <w:rFonts w:ascii="GHEA Grapalat" w:hAnsi="GHEA Grapalat"/>
                <w:b/>
                <w:bCs/>
                <w:i/>
                <w:iCs/>
              </w:rPr>
            </w:pPr>
          </w:p>
        </w:tc>
      </w:tr>
      <w:tr w:rsidR="009112B0" w:rsidRPr="00FA3B68" w14:paraId="69B811A7" w14:textId="77777777" w:rsidTr="009A554F">
        <w:trPr>
          <w:trHeight w:val="435"/>
          <w:jc w:val="center"/>
        </w:trPr>
        <w:tc>
          <w:tcPr>
            <w:tcW w:w="1418" w:type="dxa"/>
            <w:vAlign w:val="center"/>
          </w:tcPr>
          <w:p w14:paraId="6D70B21A" w14:textId="77777777" w:rsidR="009112B0" w:rsidRPr="00A71D81" w:rsidRDefault="009112B0" w:rsidP="009A554F">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43" w:type="dxa"/>
            <w:vAlign w:val="center"/>
          </w:tcPr>
          <w:p w14:paraId="176D7CD8" w14:textId="6661CF2F" w:rsidR="009112B0" w:rsidRPr="009A554F" w:rsidRDefault="009112B0" w:rsidP="009A554F">
            <w:pPr>
              <w:pStyle w:val="23"/>
              <w:spacing w:line="240" w:lineRule="auto"/>
              <w:ind w:firstLine="0"/>
              <w:jc w:val="center"/>
              <w:rPr>
                <w:rFonts w:ascii="GHEA Grapalat" w:hAnsi="GHEA Grapalat" w:cs="Sylfaen"/>
                <w:lang w:val="en-AU"/>
              </w:rPr>
            </w:pPr>
            <w:r w:rsidRPr="009A554F">
              <w:rPr>
                <w:rFonts w:ascii="GHEA Grapalat" w:hAnsi="GHEA Grapalat" w:cs="Sylfaen"/>
                <w:lang w:val="en-AU"/>
              </w:rPr>
              <w:t>930</w:t>
            </w:r>
            <w:r w:rsidR="009A554F">
              <w:rPr>
                <w:rFonts w:ascii="Courier New" w:hAnsi="Courier New" w:cs="Courier New"/>
                <w:lang w:val="en-AU"/>
              </w:rPr>
              <w:t> </w:t>
            </w:r>
            <w:r w:rsidRPr="009A554F">
              <w:rPr>
                <w:rFonts w:ascii="GHEA Grapalat" w:hAnsi="GHEA Grapalat" w:cs="Sylfaen"/>
                <w:lang w:val="en-AU"/>
              </w:rPr>
              <w:t>000</w:t>
            </w:r>
          </w:p>
        </w:tc>
        <w:tc>
          <w:tcPr>
            <w:tcW w:w="7231" w:type="dxa"/>
            <w:vAlign w:val="center"/>
          </w:tcPr>
          <w:p w14:paraId="5E5B2570" w14:textId="69CD4029" w:rsidR="009112B0" w:rsidRPr="00A71D81" w:rsidRDefault="009112B0" w:rsidP="009A554F">
            <w:pPr>
              <w:pStyle w:val="23"/>
              <w:spacing w:line="240" w:lineRule="auto"/>
              <w:ind w:firstLine="0"/>
              <w:rPr>
                <w:rFonts w:ascii="GHEA Grapalat" w:hAnsi="GHEA Grapalat"/>
                <w:u w:val="single"/>
                <w:vertAlign w:val="subscript"/>
              </w:rPr>
            </w:pPr>
            <w:r w:rsidRPr="0015232C">
              <w:rPr>
                <w:rFonts w:ascii="GHEA Grapalat" w:hAnsi="GHEA Grapalat" w:cs="Sylfaen"/>
                <w:lang w:val="en-AU"/>
              </w:rPr>
              <w:t>Դիզելային վառելիք</w:t>
            </w:r>
          </w:p>
        </w:tc>
      </w:tr>
      <w:tr w:rsidR="009112B0" w:rsidRPr="00FA3B68" w14:paraId="362288B0" w14:textId="77777777" w:rsidTr="009A554F">
        <w:trPr>
          <w:trHeight w:val="426"/>
          <w:jc w:val="center"/>
        </w:trPr>
        <w:tc>
          <w:tcPr>
            <w:tcW w:w="1418" w:type="dxa"/>
            <w:vAlign w:val="center"/>
          </w:tcPr>
          <w:p w14:paraId="558A16F2" w14:textId="77777777" w:rsidR="009112B0" w:rsidRPr="00A71D81" w:rsidRDefault="009112B0" w:rsidP="009A554F">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43" w:type="dxa"/>
            <w:vAlign w:val="center"/>
          </w:tcPr>
          <w:p w14:paraId="2D9F359B" w14:textId="64AC0A63" w:rsidR="009112B0" w:rsidRPr="009A554F" w:rsidRDefault="009112B0" w:rsidP="009A554F">
            <w:pPr>
              <w:pStyle w:val="23"/>
              <w:spacing w:line="240" w:lineRule="auto"/>
              <w:ind w:firstLine="0"/>
              <w:jc w:val="center"/>
              <w:rPr>
                <w:rFonts w:ascii="GHEA Grapalat" w:hAnsi="GHEA Grapalat" w:cs="Sylfaen"/>
                <w:lang w:val="en-AU"/>
              </w:rPr>
            </w:pPr>
            <w:r w:rsidRPr="009A554F">
              <w:rPr>
                <w:rFonts w:ascii="GHEA Grapalat" w:hAnsi="GHEA Grapalat" w:cs="Sylfaen"/>
                <w:lang w:val="en-AU"/>
              </w:rPr>
              <w:t>666</w:t>
            </w:r>
            <w:r w:rsidR="009A554F" w:rsidRPr="009A554F">
              <w:rPr>
                <w:rFonts w:ascii="GHEA Grapalat" w:hAnsi="GHEA Grapalat" w:cs="Sylfaen"/>
                <w:lang w:val="en-AU"/>
              </w:rPr>
              <w:t xml:space="preserve"> </w:t>
            </w:r>
            <w:r w:rsidRPr="009A554F">
              <w:rPr>
                <w:rFonts w:ascii="GHEA Grapalat" w:hAnsi="GHEA Grapalat" w:cs="Sylfaen"/>
                <w:lang w:val="en-AU"/>
              </w:rPr>
              <w:t>400</w:t>
            </w:r>
          </w:p>
        </w:tc>
        <w:tc>
          <w:tcPr>
            <w:tcW w:w="7231" w:type="dxa"/>
            <w:vAlign w:val="center"/>
          </w:tcPr>
          <w:p w14:paraId="4FD8402B" w14:textId="1DFF3A67" w:rsidR="009112B0" w:rsidRPr="00A71D81" w:rsidRDefault="009112B0" w:rsidP="009A554F">
            <w:pPr>
              <w:pStyle w:val="23"/>
              <w:spacing w:line="240" w:lineRule="auto"/>
              <w:ind w:firstLine="0"/>
              <w:rPr>
                <w:rFonts w:ascii="GHEA Grapalat" w:hAnsi="GHEA Grapalat"/>
              </w:rPr>
            </w:pPr>
            <w:r w:rsidRPr="0015232C">
              <w:rPr>
                <w:rFonts w:ascii="GHEA Grapalat" w:hAnsi="GHEA Grapalat" w:cs="Sylfaen"/>
                <w:lang w:val="en-AU"/>
              </w:rPr>
              <w:t>Բենզին ռեգուլյար</w:t>
            </w:r>
          </w:p>
        </w:tc>
      </w:tr>
    </w:tbl>
    <w:p w14:paraId="5A105D34" w14:textId="77777777" w:rsidR="009112B0" w:rsidRDefault="009112B0" w:rsidP="009112B0">
      <w:pPr>
        <w:pStyle w:val="23"/>
        <w:spacing w:line="240" w:lineRule="auto"/>
        <w:ind w:firstLine="567"/>
        <w:rPr>
          <w:rFonts w:ascii="GHEA Grapalat" w:hAnsi="GHEA Grapalat"/>
          <w:lang w:val="ru-RU"/>
        </w:rPr>
      </w:pPr>
    </w:p>
    <w:p w14:paraId="42F38C04" w14:textId="51C6FE23" w:rsidR="00096865" w:rsidRPr="00A71D81" w:rsidRDefault="00816505" w:rsidP="009112B0">
      <w:pPr>
        <w:pStyle w:val="23"/>
        <w:spacing w:line="240" w:lineRule="auto"/>
        <w:ind w:firstLine="567"/>
        <w:rPr>
          <w:rFonts w:ascii="GHEA Grapalat" w:hAnsi="GHEA Grapalat" w:cs="Sylfaen"/>
          <w:i/>
          <w:lang w:val="es-ES"/>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17D11AA1"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B009C0">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lastRenderedPageBreak/>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5B236A" w:rsidRDefault="00096865" w:rsidP="003E093F">
      <w:pPr>
        <w:ind w:firstLine="567"/>
        <w:jc w:val="both"/>
        <w:rPr>
          <w:rFonts w:ascii="GHEA Grapalat" w:hAnsi="GHEA Grapalat" w:cs="Arial"/>
          <w:b/>
          <w:sz w:val="20"/>
          <w:lang w:val="hy-AM"/>
        </w:rPr>
      </w:pPr>
      <w:r w:rsidRPr="005B236A">
        <w:rPr>
          <w:rFonts w:ascii="GHEA Grapalat" w:hAnsi="GHEA Grapalat" w:cs="Arial Armenian"/>
          <w:b/>
          <w:sz w:val="20"/>
          <w:lang w:val="hy-AM"/>
        </w:rPr>
        <w:t>2.</w:t>
      </w:r>
      <w:r w:rsidR="007968A3" w:rsidRPr="005B236A">
        <w:rPr>
          <w:rFonts w:ascii="GHEA Grapalat" w:hAnsi="GHEA Grapalat" w:cs="Arial Armenian"/>
          <w:b/>
          <w:sz w:val="20"/>
          <w:lang w:val="hy-AM"/>
        </w:rPr>
        <w:t>4</w:t>
      </w:r>
      <w:r w:rsidR="00773485" w:rsidRPr="005B236A">
        <w:rPr>
          <w:rFonts w:ascii="GHEA Grapalat" w:hAnsi="GHEA Grapalat" w:cs="Arial Armenian"/>
          <w:b/>
          <w:sz w:val="20"/>
          <w:lang w:val="hy-AM"/>
        </w:rPr>
        <w:t xml:space="preserve"> </w:t>
      </w:r>
      <w:r w:rsidRPr="005B236A">
        <w:rPr>
          <w:rFonts w:ascii="GHEA Grapalat" w:hAnsi="GHEA Grapalat" w:cs="Sylfaen"/>
          <w:b/>
          <w:sz w:val="20"/>
          <w:lang w:val="hy-AM"/>
        </w:rPr>
        <w:t>Մասնակիցը</w:t>
      </w:r>
      <w:r w:rsidRPr="005B236A">
        <w:rPr>
          <w:rFonts w:ascii="GHEA Grapalat" w:hAnsi="GHEA Grapalat" w:cs="Arial"/>
          <w:b/>
          <w:sz w:val="20"/>
          <w:lang w:val="hy-AM"/>
        </w:rPr>
        <w:t xml:space="preserve"> </w:t>
      </w:r>
      <w:r w:rsidR="003A7A32" w:rsidRPr="005B236A">
        <w:rPr>
          <w:rFonts w:ascii="GHEA Grapalat" w:hAnsi="GHEA Grapalat" w:cs="Arial"/>
          <w:b/>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5B236A">
        <w:rPr>
          <w:rFonts w:ascii="GHEA Grapalat" w:hAnsi="GHEA Grapalat"/>
          <w:b/>
          <w:color w:val="000000"/>
          <w:sz w:val="20"/>
          <w:szCs w:val="20"/>
          <w:lang w:val="hy-AM"/>
        </w:rPr>
        <w:t>15 տոկոսի</w:t>
      </w:r>
      <w:r w:rsidR="00EA4B24" w:rsidRPr="005B236A">
        <w:rPr>
          <w:rStyle w:val="af6"/>
          <w:rFonts w:ascii="GHEA Grapalat" w:hAnsi="GHEA Grapalat" w:cs="Arial"/>
          <w:b/>
          <w:sz w:val="20"/>
          <w:lang w:val="hy-AM"/>
        </w:rPr>
        <w:footnoteReference w:id="2"/>
      </w:r>
      <w:r w:rsidR="00EA4B24" w:rsidRPr="005B236A">
        <w:rPr>
          <w:rFonts w:ascii="GHEA Grapalat" w:hAnsi="GHEA Grapalat"/>
          <w:b/>
          <w:color w:val="000000"/>
          <w:sz w:val="20"/>
          <w:szCs w:val="20"/>
          <w:vertAlign w:val="superscript"/>
          <w:lang w:val="hy-AM"/>
        </w:rPr>
        <w:t>.1</w:t>
      </w:r>
      <w:r w:rsidR="00EA4B24" w:rsidRPr="005B236A">
        <w:rPr>
          <w:rFonts w:ascii="GHEA Grapalat" w:hAnsi="GHEA Grapalat"/>
          <w:b/>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00EA4B24" w:rsidRPr="005B236A">
          <w:rPr>
            <w:rFonts w:ascii="GHEA Grapalat" w:hAnsi="GHEA Grapalat"/>
            <w:b/>
            <w:color w:val="000000"/>
            <w:sz w:val="20"/>
            <w:szCs w:val="20"/>
            <w:lang w:val="hy-AM"/>
          </w:rPr>
          <w:t>Standard &amp; Poor’s</w:t>
        </w:r>
      </w:hyperlink>
      <w:r w:rsidR="00EA4B24" w:rsidRPr="005B236A">
        <w:rPr>
          <w:rFonts w:ascii="Calibri" w:hAnsi="Calibri" w:cs="Calibri"/>
          <w:b/>
          <w:color w:val="000000"/>
          <w:sz w:val="20"/>
          <w:szCs w:val="20"/>
          <w:lang w:val="hy-AM"/>
        </w:rPr>
        <w:t> </w:t>
      </w:r>
      <w:r w:rsidR="00EA4B24" w:rsidRPr="005B236A">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5B236A" w:rsidDel="00EA4B24">
        <w:rPr>
          <w:rFonts w:ascii="GHEA Grapalat" w:hAnsi="GHEA Grapalat" w:cs="Arial"/>
          <w:b/>
          <w:sz w:val="20"/>
          <w:lang w:val="hy-AM"/>
        </w:rPr>
        <w:t xml:space="preserve"> </w:t>
      </w:r>
      <w:r w:rsidR="003A7A32" w:rsidRPr="005B236A">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4FF32D52" w14:textId="77777777" w:rsidR="00581DC3" w:rsidRPr="00A71D81" w:rsidRDefault="00581DC3" w:rsidP="00EF3662">
      <w:pPr>
        <w:ind w:firstLine="567"/>
        <w:jc w:val="both"/>
        <w:rPr>
          <w:rFonts w:ascii="GHEA Grapalat" w:hAnsi="GHEA Grapalat"/>
          <w:b/>
          <w:sz w:val="20"/>
          <w:lang w:val="af-ZA"/>
        </w:rPr>
      </w:pPr>
    </w:p>
    <w:p w14:paraId="3F1E84DF" w14:textId="77777777" w:rsidR="00581DC3" w:rsidRPr="00A71D81" w:rsidRDefault="00581DC3"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af6"/>
          <w:rFonts w:ascii="GHEA Grapalat" w:hAnsi="GHEA Grapalat" w:cs="Sylfaen"/>
          <w:color w:val="FFFFFF"/>
          <w:sz w:val="20"/>
          <w:shd w:val="clear" w:color="auto" w:fill="FFFFFF"/>
          <w:lang w:val="ru-RU"/>
        </w:rPr>
        <w:footnoteReference w:id="3"/>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AFCDD51"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9112B0">
        <w:rPr>
          <w:rFonts w:ascii="GHEA Grapalat" w:hAnsi="GHEA Grapalat" w:cs="Sylfaen"/>
          <w:szCs w:val="24"/>
          <w:lang w:val="hy-AM"/>
        </w:rPr>
        <w:t>Գնանշման հարցման ընթացակարգի</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7275B21" w:rsidR="00A232D9" w:rsidRPr="005B236A"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9112B0" w:rsidRPr="009112B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9112B0" w:rsidRPr="009112B0">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5B236A" w:rsidRPr="005B236A">
        <w:rPr>
          <w:rFonts w:ascii="GHEA Grapalat" w:hAnsi="GHEA Grapalat" w:cs="Sylfaen"/>
          <w:szCs w:val="24"/>
          <w:lang w:val="hy-AM"/>
        </w:rPr>
        <w:t xml:space="preserve"> </w:t>
      </w:r>
      <w:r w:rsidR="004A08CB" w:rsidRPr="00A71D81">
        <w:rPr>
          <w:rFonts w:ascii="GHEA Grapalat" w:hAnsi="GHEA Grapalat" w:cs="Sylfaen"/>
          <w:szCs w:val="24"/>
          <w:lang w:val="hy-AM"/>
        </w:rPr>
        <w:t xml:space="preserve"> «</w:t>
      </w:r>
      <w:r w:rsidR="005B236A" w:rsidRPr="005B236A">
        <w:rPr>
          <w:rFonts w:ascii="GHEA Grapalat" w:hAnsi="GHEA Grapalat" w:cs="Sylfaen"/>
          <w:szCs w:val="24"/>
          <w:lang w:val="hy-AM"/>
        </w:rPr>
        <w:t>ք.Երևան, Տիտոգրադյան 14/10</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005B236A">
        <w:rPr>
          <w:rFonts w:ascii="GHEA Grapalat" w:hAnsi="GHEA Grapalat" w:cs="Sylfaen"/>
          <w:szCs w:val="24"/>
          <w:lang w:val="hy-AM"/>
        </w:rPr>
        <w:t xml:space="preserve"> </w:t>
      </w:r>
    </w:p>
    <w:p w14:paraId="0DE93E7A" w14:textId="12D0002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5B236A">
        <w:rPr>
          <w:rFonts w:ascii="GHEA Grapalat" w:hAnsi="GHEA Grapalat" w:cs="Sylfaen"/>
          <w:szCs w:val="24"/>
          <w:lang w:val="hy-AM"/>
        </w:rPr>
        <w:t>«</w:t>
      </w:r>
      <w:r w:rsidR="005B236A" w:rsidRPr="005B236A">
        <w:rPr>
          <w:rFonts w:ascii="GHEA Grapalat" w:hAnsi="GHEA Grapalat" w:cs="Sylfaen"/>
          <w:szCs w:val="24"/>
          <w:lang w:val="hy-AM"/>
        </w:rPr>
        <w:t>Է.Գրիգորյանը</w:t>
      </w:r>
      <w:r w:rsidRPr="005B236A">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4"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5" w:name="_Hlk9261892"/>
      <w:bookmarkEnd w:id="4"/>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6C79D5E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009C0">
        <w:rPr>
          <w:rFonts w:ascii="Cambria Math" w:hAnsi="Cambria Math" w:cs="Sylfaen"/>
          <w:sz w:val="20"/>
          <w:lang w:val="hy-AM"/>
        </w:rPr>
        <w:t>.</w:t>
      </w:r>
    </w:p>
    <w:p w14:paraId="4668954C"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af6"/>
          <w:rFonts w:ascii="GHEA Grapalat" w:hAnsi="GHEA Grapalat" w:cs="Sylfaen"/>
          <w:color w:val="FFFFFF"/>
          <w:sz w:val="20"/>
          <w:szCs w:val="24"/>
          <w:lang w:val="hy-AM" w:eastAsia="en-US"/>
        </w:rPr>
        <w:footnoteReference w:id="4"/>
      </w:r>
    </w:p>
    <w:bookmarkEnd w:id="5"/>
    <w:p w14:paraId="376B38AE" w14:textId="50A2A618" w:rsidR="006C3115" w:rsidRPr="00A71D81" w:rsidRDefault="006265F4" w:rsidP="005B236A">
      <w:pPr>
        <w:pStyle w:val="norm"/>
        <w:spacing w:line="240" w:lineRule="auto"/>
        <w:rPr>
          <w:rFonts w:ascii="GHEA Grapalat" w:hAnsi="GHEA Grapalat" w:cs="Sylfaen"/>
          <w:color w:val="FFFFFF"/>
          <w:sz w:val="20"/>
          <w:lang w:val="hy-AM"/>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6"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0ACABCF7" w:rsidR="00096865" w:rsidRPr="006D2E03" w:rsidRDefault="00041323" w:rsidP="005B236A">
      <w:pPr>
        <w:ind w:firstLine="567"/>
        <w:jc w:val="center"/>
        <w:rPr>
          <w:rFonts w:ascii="GHEA Grapalat" w:hAnsi="GHEA Grapalat" w:cs="Sylfaen"/>
          <w:sz w:val="20"/>
          <w:lang w:val="af-ZA"/>
        </w:rPr>
      </w:pPr>
      <w:r w:rsidRPr="00A71D81">
        <w:rPr>
          <w:rFonts w:ascii="GHEA Grapalat" w:hAnsi="GHEA Grapalat"/>
          <w:b/>
          <w:sz w:val="20"/>
          <w:lang w:val="af-ZA"/>
        </w:rPr>
        <w:br w:type="page"/>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68CAABC" w14:textId="77777777" w:rsidR="005B236A" w:rsidRPr="004C5685" w:rsidRDefault="00FD2748" w:rsidP="005B236A">
      <w:pPr>
        <w:pStyle w:val="23"/>
        <w:spacing w:line="240" w:lineRule="auto"/>
        <w:ind w:firstLine="567"/>
        <w:rPr>
          <w:rFonts w:ascii="GHEA Grapalat" w:hAnsi="GHEA Grapalat" w:cs="Sylfaen"/>
          <w:b/>
          <w:szCs w:val="24"/>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5B236A" w:rsidRPr="004C5685">
        <w:rPr>
          <w:rFonts w:ascii="GHEA Grapalat" w:hAnsi="GHEA Grapalat" w:cs="Sylfaen"/>
          <w:b/>
          <w:szCs w:val="24"/>
        </w:rPr>
        <w:t>«7»</w:t>
      </w:r>
      <w:r w:rsidR="005B236A" w:rsidRPr="005B5957">
        <w:rPr>
          <w:rFonts w:ascii="GHEA Grapalat" w:hAnsi="GHEA Grapalat" w:cs="Sylfaen"/>
          <w:b/>
          <w:szCs w:val="24"/>
          <w:lang w:val="ru-RU"/>
        </w:rPr>
        <w:t>րդ</w:t>
      </w:r>
      <w:r w:rsidR="005B236A" w:rsidRPr="004C5685">
        <w:rPr>
          <w:rFonts w:ascii="GHEA Grapalat" w:hAnsi="GHEA Grapalat" w:cs="Sylfaen"/>
          <w:b/>
          <w:szCs w:val="24"/>
        </w:rPr>
        <w:t xml:space="preserve"> </w:t>
      </w:r>
      <w:r w:rsidR="005B236A" w:rsidRPr="005B5957">
        <w:rPr>
          <w:rFonts w:ascii="GHEA Grapalat" w:hAnsi="GHEA Grapalat" w:cs="Sylfaen"/>
          <w:b/>
          <w:szCs w:val="24"/>
          <w:lang w:val="ru-RU"/>
        </w:rPr>
        <w:t>օրվա</w:t>
      </w:r>
      <w:r w:rsidR="005B236A" w:rsidRPr="004C5685">
        <w:rPr>
          <w:rFonts w:ascii="GHEA Grapalat" w:hAnsi="GHEA Grapalat" w:cs="Sylfaen"/>
          <w:b/>
          <w:szCs w:val="24"/>
        </w:rPr>
        <w:t xml:space="preserve"> </w:t>
      </w:r>
      <w:r w:rsidR="005B236A" w:rsidRPr="005B5957">
        <w:rPr>
          <w:rFonts w:ascii="GHEA Grapalat" w:hAnsi="GHEA Grapalat" w:cs="Sylfaen"/>
          <w:b/>
          <w:szCs w:val="24"/>
          <w:lang w:val="ru-RU"/>
        </w:rPr>
        <w:t>ժամը</w:t>
      </w:r>
      <w:r w:rsidR="005B236A" w:rsidRPr="004C5685">
        <w:rPr>
          <w:rFonts w:ascii="GHEA Grapalat" w:hAnsi="GHEA Grapalat" w:cs="Sylfaen"/>
          <w:b/>
          <w:szCs w:val="24"/>
        </w:rPr>
        <w:t xml:space="preserve"> «11:00 »-</w:t>
      </w:r>
      <w:r w:rsidR="005B236A" w:rsidRPr="005B5957">
        <w:rPr>
          <w:rFonts w:ascii="GHEA Grapalat" w:hAnsi="GHEA Grapalat" w:cs="Sylfaen"/>
          <w:b/>
          <w:szCs w:val="24"/>
          <w:lang w:val="ru-RU"/>
        </w:rPr>
        <w:t>ին։</w:t>
      </w:r>
      <w:r w:rsidR="005B236A" w:rsidRPr="004C5685">
        <w:rPr>
          <w:rFonts w:ascii="GHEA Grapalat" w:hAnsi="GHEA Grapalat" w:cs="Sylfaen"/>
          <w:b/>
          <w:szCs w:val="24"/>
        </w:rPr>
        <w:t xml:space="preserve"> </w:t>
      </w:r>
    </w:p>
    <w:p w14:paraId="0ABBCB6C" w14:textId="3E20ACA9" w:rsidR="004348F9" w:rsidRPr="006D2E03" w:rsidRDefault="004348F9" w:rsidP="005B236A">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0B3B78" w:rsidRDefault="00F7009A" w:rsidP="00F7009A">
      <w:pPr>
        <w:ind w:firstLine="567"/>
        <w:jc w:val="both"/>
        <w:rPr>
          <w:rFonts w:ascii="GHEA Grapalat" w:hAnsi="GHEA Grapalat" w:cs="Sylfaen"/>
          <w:b/>
          <w:sz w:val="20"/>
          <w:lang w:val="af-ZA"/>
        </w:rPr>
      </w:pPr>
      <w:r w:rsidRPr="000B3B78">
        <w:rPr>
          <w:rFonts w:ascii="GHEA Grapalat" w:hAnsi="GHEA Grapalat" w:cs="Sylfaen"/>
          <w:b/>
          <w:sz w:val="20"/>
        </w:rPr>
        <w:t>Գնման</w:t>
      </w:r>
      <w:r w:rsidRPr="000B3B78">
        <w:rPr>
          <w:rFonts w:ascii="GHEA Grapalat" w:hAnsi="GHEA Grapalat" w:cs="Sylfaen"/>
          <w:b/>
          <w:sz w:val="20"/>
          <w:lang w:val="af-ZA"/>
        </w:rPr>
        <w:t xml:space="preserve"> </w:t>
      </w:r>
      <w:r w:rsidRPr="000B3B78">
        <w:rPr>
          <w:rFonts w:ascii="GHEA Grapalat" w:hAnsi="GHEA Grapalat" w:cs="Sylfaen"/>
          <w:b/>
          <w:sz w:val="20"/>
        </w:rPr>
        <w:t>ընթացակարգի</w:t>
      </w:r>
      <w:r w:rsidRPr="000B3B78">
        <w:rPr>
          <w:rFonts w:ascii="GHEA Grapalat" w:hAnsi="GHEA Grapalat" w:cs="Sylfaen"/>
          <w:b/>
          <w:sz w:val="20"/>
          <w:lang w:val="af-ZA"/>
        </w:rPr>
        <w:t xml:space="preserve"> </w:t>
      </w:r>
      <w:r w:rsidRPr="000B3B78">
        <w:rPr>
          <w:rFonts w:ascii="GHEA Grapalat" w:hAnsi="GHEA Grapalat" w:cs="Sylfaen"/>
          <w:b/>
          <w:sz w:val="20"/>
        </w:rPr>
        <w:t>չափաբաժինների</w:t>
      </w:r>
      <w:r w:rsidRPr="000B3B78">
        <w:rPr>
          <w:rFonts w:ascii="GHEA Grapalat" w:hAnsi="GHEA Grapalat" w:cs="Sylfaen"/>
          <w:b/>
          <w:sz w:val="20"/>
          <w:lang w:val="af-ZA"/>
        </w:rPr>
        <w:t xml:space="preserve"> </w:t>
      </w:r>
      <w:r w:rsidRPr="000B3B78">
        <w:rPr>
          <w:rFonts w:ascii="GHEA Grapalat" w:hAnsi="GHEA Grapalat" w:cs="Sylfaen"/>
          <w:b/>
          <w:sz w:val="20"/>
        </w:rPr>
        <w:t>քանակը</w:t>
      </w:r>
      <w:r w:rsidRPr="000B3B78">
        <w:rPr>
          <w:rFonts w:ascii="GHEA Grapalat" w:hAnsi="GHEA Grapalat" w:cs="Sylfaen"/>
          <w:b/>
          <w:sz w:val="20"/>
          <w:lang w:val="af-ZA"/>
        </w:rPr>
        <w:t xml:space="preserve"> </w:t>
      </w:r>
      <w:r w:rsidRPr="000B3B78">
        <w:rPr>
          <w:rFonts w:ascii="GHEA Grapalat" w:hAnsi="GHEA Grapalat" w:cs="Sylfaen"/>
          <w:b/>
          <w:sz w:val="20"/>
        </w:rPr>
        <w:t>յոթանասունհինգը</w:t>
      </w:r>
      <w:r w:rsidRPr="000B3B78">
        <w:rPr>
          <w:rFonts w:ascii="GHEA Grapalat" w:hAnsi="GHEA Grapalat" w:cs="Sylfaen"/>
          <w:b/>
          <w:sz w:val="20"/>
          <w:lang w:val="af-ZA"/>
        </w:rPr>
        <w:t xml:space="preserve"> </w:t>
      </w:r>
      <w:r w:rsidRPr="000B3B78">
        <w:rPr>
          <w:rFonts w:ascii="GHEA Grapalat" w:hAnsi="GHEA Grapalat" w:cs="Sylfaen"/>
          <w:b/>
          <w:sz w:val="20"/>
        </w:rPr>
        <w:t>չգերազանցելու</w:t>
      </w:r>
      <w:r w:rsidRPr="000B3B78">
        <w:rPr>
          <w:rFonts w:ascii="GHEA Grapalat" w:hAnsi="GHEA Grapalat" w:cs="Sylfaen"/>
          <w:b/>
          <w:sz w:val="20"/>
          <w:lang w:val="af-ZA"/>
        </w:rPr>
        <w:t xml:space="preserve"> </w:t>
      </w:r>
      <w:r w:rsidRPr="000B3B78">
        <w:rPr>
          <w:rFonts w:ascii="GHEA Grapalat" w:hAnsi="GHEA Grapalat" w:cs="Sylfaen"/>
          <w:b/>
          <w:sz w:val="20"/>
        </w:rPr>
        <w:t>դեպքում</w:t>
      </w:r>
      <w:r w:rsidRPr="000B3B78">
        <w:rPr>
          <w:rFonts w:ascii="GHEA Grapalat" w:hAnsi="GHEA Grapalat" w:cs="Sylfaen"/>
          <w:b/>
          <w:sz w:val="20"/>
          <w:lang w:val="af-ZA"/>
        </w:rPr>
        <w:t xml:space="preserve"> </w:t>
      </w:r>
      <w:r w:rsidRPr="000B3B78">
        <w:rPr>
          <w:rFonts w:ascii="GHEA Grapalat" w:hAnsi="GHEA Grapalat" w:cs="Sylfaen"/>
          <w:b/>
          <w:sz w:val="20"/>
        </w:rPr>
        <w:t>հ</w:t>
      </w:r>
      <w:r w:rsidR="009A796C" w:rsidRPr="000B3B78">
        <w:rPr>
          <w:rFonts w:ascii="GHEA Grapalat" w:hAnsi="GHEA Grapalat" w:cs="Sylfaen"/>
          <w:b/>
          <w:sz w:val="20"/>
        </w:rPr>
        <w:t>այտերի</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գնահատումն</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իրականացվում</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է</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դրանց</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ներկայացման</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վերջնաժամկետը</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լրանալու</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օրվանից</w:t>
      </w:r>
      <w:r w:rsidR="009A796C" w:rsidRPr="000B3B78">
        <w:rPr>
          <w:rFonts w:ascii="GHEA Grapalat" w:hAnsi="GHEA Grapalat" w:cs="Sylfaen"/>
          <w:b/>
          <w:sz w:val="20"/>
          <w:lang w:val="af-ZA"/>
        </w:rPr>
        <w:t xml:space="preserve"> </w:t>
      </w:r>
      <w:proofErr w:type="gramStart"/>
      <w:r w:rsidR="009A796C" w:rsidRPr="000B3B78">
        <w:rPr>
          <w:rFonts w:ascii="GHEA Grapalat" w:hAnsi="GHEA Grapalat" w:cs="Sylfaen"/>
          <w:b/>
          <w:sz w:val="20"/>
        </w:rPr>
        <w:t>հաշված</w:t>
      </w:r>
      <w:r w:rsidR="009A796C" w:rsidRPr="000B3B78">
        <w:rPr>
          <w:rFonts w:ascii="GHEA Grapalat" w:hAnsi="GHEA Grapalat" w:cs="Sylfaen"/>
          <w:b/>
          <w:sz w:val="20"/>
          <w:lang w:val="af-ZA"/>
        </w:rPr>
        <w:t xml:space="preserve"> </w:t>
      </w:r>
      <w:r w:rsidR="00DA10C9" w:rsidRPr="000B3B78">
        <w:rPr>
          <w:rFonts w:ascii="GHEA Grapalat" w:hAnsi="GHEA Grapalat" w:cs="Sylfaen"/>
          <w:b/>
          <w:sz w:val="20"/>
          <w:lang w:val="af-ZA"/>
        </w:rPr>
        <w:t xml:space="preserve"> </w:t>
      </w:r>
      <w:r w:rsidR="009A796C" w:rsidRPr="000B3B78">
        <w:rPr>
          <w:rFonts w:ascii="GHEA Grapalat" w:hAnsi="GHEA Grapalat" w:cs="Sylfaen"/>
          <w:b/>
          <w:sz w:val="20"/>
        </w:rPr>
        <w:t>տաս</w:t>
      </w:r>
      <w:r w:rsidR="00880C5E" w:rsidRPr="000B3B78">
        <w:rPr>
          <w:rFonts w:ascii="GHEA Grapalat" w:hAnsi="GHEA Grapalat" w:cs="Sylfaen"/>
          <w:b/>
          <w:sz w:val="20"/>
          <w:lang w:val="hy-AM"/>
        </w:rPr>
        <w:t>նհինգ</w:t>
      </w:r>
      <w:proofErr w:type="gramEnd"/>
      <w:r w:rsidRPr="000B3B78">
        <w:rPr>
          <w:rFonts w:ascii="GHEA Grapalat" w:hAnsi="GHEA Grapalat" w:cs="Sylfaen"/>
          <w:b/>
          <w:sz w:val="20"/>
          <w:lang w:val="af-ZA"/>
        </w:rPr>
        <w:t xml:space="preserve">, </w:t>
      </w:r>
      <w:r w:rsidRPr="000B3B78">
        <w:rPr>
          <w:rFonts w:ascii="GHEA Grapalat" w:hAnsi="GHEA Grapalat" w:cs="Sylfaen"/>
          <w:b/>
          <w:sz w:val="20"/>
        </w:rPr>
        <w:t>իսկ</w:t>
      </w:r>
      <w:r w:rsidRPr="000B3B78">
        <w:rPr>
          <w:rFonts w:ascii="GHEA Grapalat" w:hAnsi="GHEA Grapalat" w:cs="Sylfaen"/>
          <w:b/>
          <w:sz w:val="20"/>
          <w:lang w:val="af-ZA"/>
        </w:rPr>
        <w:t xml:space="preserve"> </w:t>
      </w:r>
      <w:r w:rsidRPr="000B3B78">
        <w:rPr>
          <w:rFonts w:ascii="GHEA Grapalat" w:hAnsi="GHEA Grapalat" w:cs="Sylfaen"/>
          <w:b/>
          <w:sz w:val="20"/>
        </w:rPr>
        <w:t>գերազանցելու</w:t>
      </w:r>
      <w:r w:rsidRPr="000B3B78">
        <w:rPr>
          <w:rFonts w:ascii="GHEA Grapalat" w:hAnsi="GHEA Grapalat" w:cs="Sylfaen"/>
          <w:b/>
          <w:sz w:val="20"/>
          <w:lang w:val="af-ZA"/>
        </w:rPr>
        <w:t xml:space="preserve"> </w:t>
      </w:r>
      <w:r w:rsidRPr="000B3B78">
        <w:rPr>
          <w:rFonts w:ascii="GHEA Grapalat" w:hAnsi="GHEA Grapalat" w:cs="Sylfaen"/>
          <w:b/>
          <w:sz w:val="20"/>
        </w:rPr>
        <w:t>դեպքում՝</w:t>
      </w:r>
      <w:r w:rsidR="009A796C" w:rsidRPr="000B3B78">
        <w:rPr>
          <w:rFonts w:ascii="GHEA Grapalat" w:hAnsi="GHEA Grapalat" w:cs="Sylfaen"/>
          <w:b/>
          <w:sz w:val="20"/>
          <w:lang w:val="af-ZA"/>
        </w:rPr>
        <w:t xml:space="preserve"> </w:t>
      </w:r>
      <w:r w:rsidR="00880C5E" w:rsidRPr="000B3B78">
        <w:rPr>
          <w:rFonts w:ascii="GHEA Grapalat" w:hAnsi="GHEA Grapalat" w:cs="Sylfaen"/>
          <w:b/>
          <w:sz w:val="20"/>
          <w:lang w:val="hy-AM"/>
        </w:rPr>
        <w:t>քսան</w:t>
      </w:r>
      <w:r w:rsidRPr="000B3B78">
        <w:rPr>
          <w:rFonts w:ascii="GHEA Grapalat" w:hAnsi="GHEA Grapalat" w:cs="Sylfaen"/>
          <w:b/>
          <w:sz w:val="20"/>
          <w:lang w:val="af-ZA"/>
        </w:rPr>
        <w:t xml:space="preserve"> </w:t>
      </w:r>
      <w:r w:rsidR="009A796C" w:rsidRPr="000B3B78">
        <w:rPr>
          <w:rFonts w:ascii="GHEA Grapalat" w:hAnsi="GHEA Grapalat" w:cs="Sylfaen"/>
          <w:b/>
          <w:sz w:val="20"/>
        </w:rPr>
        <w:t>աշխատանքային</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օրվա</w:t>
      </w:r>
      <w:r w:rsidR="009A796C" w:rsidRPr="000B3B78">
        <w:rPr>
          <w:rFonts w:ascii="GHEA Grapalat" w:hAnsi="GHEA Grapalat" w:cs="Sylfaen"/>
          <w:b/>
          <w:sz w:val="20"/>
          <w:lang w:val="af-ZA"/>
        </w:rPr>
        <w:t xml:space="preserve"> </w:t>
      </w:r>
      <w:r w:rsidR="009A796C" w:rsidRPr="000B3B78">
        <w:rPr>
          <w:rFonts w:ascii="GHEA Grapalat" w:hAnsi="GHEA Grapalat" w:cs="Sylfaen"/>
          <w:b/>
          <w:sz w:val="20"/>
        </w:rPr>
        <w:t>ընթացքում</w:t>
      </w:r>
      <w:r w:rsidR="009A796C" w:rsidRPr="000B3B78">
        <w:rPr>
          <w:rFonts w:ascii="GHEA Grapalat" w:hAnsi="GHEA Grapalat" w:cs="Sylfaen"/>
          <w:b/>
          <w:sz w:val="20"/>
          <w:lang w:val="af-ZA"/>
        </w:rPr>
        <w:t>:</w:t>
      </w:r>
      <w:r w:rsidR="001E17BA" w:rsidRPr="000B3B78">
        <w:rPr>
          <w:rFonts w:ascii="GHEA Grapalat" w:hAnsi="GHEA Grapalat" w:cs="Sylfaen"/>
          <w:b/>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2B34C4D0"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0B3B78" w:rsidRPr="000B3B78">
        <w:rPr>
          <w:rFonts w:ascii="GHEA Grapalat" w:hAnsi="GHEA Grapalat" w:cs="Sylfaen"/>
          <w:szCs w:val="24"/>
        </w:rPr>
        <w:t xml:space="preserve">  </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02DC064D" w14:textId="77777777" w:rsidR="005B236A" w:rsidRPr="00AE2768" w:rsidRDefault="00FD2748" w:rsidP="005B236A">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5B236A">
        <w:rPr>
          <w:rFonts w:ascii="GHEA Grapalat" w:hAnsi="GHEA Grapalat" w:cs="Sylfaen"/>
          <w:i w:val="0"/>
          <w:szCs w:val="24"/>
          <w:lang w:val="af-ZA"/>
        </w:rPr>
        <w:t>ԿԲ</w:t>
      </w:r>
      <w:r w:rsidR="005B236A" w:rsidRPr="00AE2768">
        <w:rPr>
          <w:rStyle w:val="af6"/>
          <w:rFonts w:ascii="GHEA Grapalat" w:hAnsi="GHEA Grapalat" w:cs="Sylfaen"/>
          <w:i w:val="0"/>
          <w:color w:val="FFFFFF"/>
          <w:szCs w:val="24"/>
        </w:rPr>
        <w:footnoteReference w:id="5"/>
      </w:r>
      <w:r w:rsidR="005B236A" w:rsidRPr="00AE2768">
        <w:rPr>
          <w:rFonts w:ascii="GHEA Grapalat" w:hAnsi="GHEA Grapalat" w:cs="Sylfaen"/>
          <w:i w:val="0"/>
          <w:szCs w:val="24"/>
          <w:lang w:val="af-ZA"/>
        </w:rPr>
        <w:t xml:space="preserve"> </w:t>
      </w:r>
      <w:r w:rsidR="005B236A" w:rsidRPr="00AE2768">
        <w:rPr>
          <w:rFonts w:ascii="GHEA Grapalat" w:hAnsi="GHEA Grapalat" w:cs="Sylfaen"/>
          <w:i w:val="0"/>
          <w:szCs w:val="24"/>
          <w:lang w:val="ru-RU"/>
        </w:rPr>
        <w:t>փոխարժեքով։</w:t>
      </w:r>
      <w:r w:rsidR="005B236A" w:rsidRPr="00AE2768">
        <w:rPr>
          <w:rFonts w:ascii="GHEA Grapalat" w:hAnsi="GHEA Grapalat" w:cs="Sylfaen"/>
          <w:i w:val="0"/>
          <w:szCs w:val="24"/>
          <w:lang w:val="af-ZA"/>
        </w:rPr>
        <w:t xml:space="preserve"> </w:t>
      </w:r>
    </w:p>
    <w:p w14:paraId="019C4DE3"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14:paraId="6464B390" w14:textId="77777777"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lastRenderedPageBreak/>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w:t>
      </w:r>
      <w:r w:rsidR="00F40755" w:rsidRPr="00F40755">
        <w:rPr>
          <w:rFonts w:ascii="GHEA Grapalat" w:hAnsi="GHEA Grapalat" w:cs="Sylfaen"/>
          <w:szCs w:val="24"/>
          <w:lang w:val="hy-AM"/>
        </w:rPr>
        <w:lastRenderedPageBreak/>
        <w:t>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6"/>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14090D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B009C0">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lastRenderedPageBreak/>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D91CDE4" w:rsidR="00096865" w:rsidRPr="005B236A" w:rsidRDefault="00030D40" w:rsidP="00EF3662">
      <w:pPr>
        <w:ind w:firstLine="567"/>
        <w:jc w:val="both"/>
        <w:rPr>
          <w:rFonts w:ascii="GHEA Grapalat" w:hAnsi="GHEA Grapalat" w:cs="Sylfaen"/>
          <w:sz w:val="20"/>
          <w:lang w:val="hy-AM"/>
        </w:rPr>
      </w:pPr>
      <w:r w:rsidRPr="005B236A">
        <w:rPr>
          <w:rFonts w:ascii="GHEA Grapalat" w:hAnsi="GHEA Grapalat"/>
          <w:b/>
          <w:iCs/>
          <w:sz w:val="20"/>
          <w:lang w:val="af-ZA"/>
        </w:rPr>
        <w:t>10</w:t>
      </w:r>
      <w:r w:rsidR="00096865" w:rsidRPr="005B236A">
        <w:rPr>
          <w:rFonts w:ascii="GHEA Grapalat" w:hAnsi="GHEA Grapalat"/>
          <w:b/>
          <w:iCs/>
          <w:sz w:val="20"/>
          <w:lang w:val="af-ZA"/>
        </w:rPr>
        <w:t>.</w:t>
      </w:r>
      <w:r w:rsidR="00096865" w:rsidRPr="005B236A">
        <w:rPr>
          <w:rFonts w:ascii="GHEA Grapalat" w:hAnsi="GHEA Grapalat" w:cs="Sylfaen"/>
          <w:b/>
          <w:sz w:val="20"/>
          <w:lang w:val="af-ZA"/>
        </w:rPr>
        <w:t xml:space="preserve">1 </w:t>
      </w:r>
      <w:r w:rsidR="00A161E3" w:rsidRPr="005B236A">
        <w:rPr>
          <w:rFonts w:ascii="GHEA Grapalat" w:hAnsi="GHEA Grapalat" w:cs="Sylfaen"/>
          <w:b/>
          <w:sz w:val="20"/>
          <w:lang w:val="hy-AM"/>
        </w:rPr>
        <w:t>Որակավորման</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hy-AM"/>
        </w:rPr>
        <w:t>և</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hy-AM"/>
        </w:rPr>
        <w:t>պ</w:t>
      </w:r>
      <w:r w:rsidR="00A161E3" w:rsidRPr="005B236A">
        <w:rPr>
          <w:rFonts w:ascii="GHEA Grapalat" w:hAnsi="GHEA Grapalat" w:cs="Sylfaen"/>
          <w:b/>
          <w:sz w:val="20"/>
          <w:lang w:val="ru-RU"/>
        </w:rPr>
        <w:t>այմանագրի</w:t>
      </w:r>
      <w:r w:rsidR="00A161E3" w:rsidRPr="005B236A">
        <w:rPr>
          <w:rFonts w:ascii="GHEA Grapalat" w:hAnsi="GHEA Grapalat" w:cs="Sylfaen"/>
          <w:b/>
          <w:sz w:val="20"/>
          <w:lang w:val="hy-AM"/>
        </w:rPr>
        <w:t xml:space="preserve"> </w:t>
      </w:r>
      <w:r w:rsidR="00A161E3" w:rsidRPr="005B236A">
        <w:rPr>
          <w:rFonts w:ascii="GHEA Grapalat" w:hAnsi="GHEA Grapalat" w:cs="Sylfaen"/>
          <w:b/>
          <w:sz w:val="20"/>
          <w:lang w:val="ru-RU"/>
        </w:rPr>
        <w:t>ապահովում</w:t>
      </w:r>
      <w:r w:rsidR="00A161E3" w:rsidRPr="005B236A">
        <w:rPr>
          <w:rFonts w:ascii="GHEA Grapalat" w:hAnsi="GHEA Grapalat" w:cs="Sylfaen"/>
          <w:b/>
          <w:sz w:val="20"/>
          <w:lang w:val="hy-AM"/>
        </w:rPr>
        <w:t>ները</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ներկայացնելու</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պահանջի</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հիման</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վրա</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այն</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ստանալու</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օրվանից</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hy-AM"/>
        </w:rPr>
        <w:t xml:space="preserve">5 </w:t>
      </w:r>
      <w:r w:rsidR="00A161E3" w:rsidRPr="005B236A">
        <w:rPr>
          <w:rFonts w:ascii="GHEA Grapalat" w:hAnsi="GHEA Grapalat" w:cs="Sylfaen"/>
          <w:b/>
          <w:sz w:val="20"/>
          <w:lang w:val="af-ZA"/>
        </w:rPr>
        <w:t xml:space="preserve">աշխատանքային </w:t>
      </w:r>
      <w:r w:rsidR="00A161E3" w:rsidRPr="005B236A">
        <w:rPr>
          <w:rFonts w:ascii="GHEA Grapalat" w:hAnsi="GHEA Grapalat" w:cs="Sylfaen"/>
          <w:b/>
          <w:sz w:val="20"/>
          <w:lang w:val="ru-RU"/>
        </w:rPr>
        <w:t>օրվա</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ընթացքում</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ընտրված</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մասնակիցը</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պարտավոր</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է</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ներկայացնել</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hy-AM"/>
        </w:rPr>
        <w:t>որակավորման</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hy-AM"/>
        </w:rPr>
        <w:t>և</w:t>
      </w:r>
      <w:r w:rsidR="00A161E3" w:rsidRPr="005B236A">
        <w:rPr>
          <w:rFonts w:ascii="GHEA Grapalat" w:hAnsi="GHEA Grapalat" w:cs="Sylfaen"/>
          <w:b/>
          <w:sz w:val="20"/>
          <w:lang w:val="af-ZA"/>
        </w:rPr>
        <w:t xml:space="preserve"> </w:t>
      </w:r>
      <w:r w:rsidR="00A161E3" w:rsidRPr="005B236A">
        <w:rPr>
          <w:rFonts w:ascii="GHEA Grapalat" w:hAnsi="GHEA Grapalat" w:cs="Sylfaen"/>
          <w:b/>
          <w:sz w:val="20"/>
          <w:lang w:val="ru-RU"/>
        </w:rPr>
        <w:t>պայմանագրի</w:t>
      </w:r>
      <w:r w:rsidR="00A161E3" w:rsidRPr="005B236A">
        <w:rPr>
          <w:rFonts w:ascii="GHEA Grapalat" w:hAnsi="GHEA Grapalat" w:cs="Sylfaen"/>
          <w:b/>
          <w:sz w:val="20"/>
          <w:lang w:val="hy-AM"/>
        </w:rPr>
        <w:t xml:space="preserve"> </w:t>
      </w:r>
      <w:r w:rsidR="00A161E3" w:rsidRPr="005B236A">
        <w:rPr>
          <w:rFonts w:ascii="GHEA Grapalat" w:hAnsi="GHEA Grapalat" w:cs="Sylfaen"/>
          <w:b/>
          <w:sz w:val="20"/>
          <w:lang w:val="ru-RU"/>
        </w:rPr>
        <w:t>ապահովում</w:t>
      </w:r>
      <w:r w:rsidR="00A161E3" w:rsidRPr="005B236A">
        <w:rPr>
          <w:rFonts w:ascii="GHEA Grapalat" w:hAnsi="GHEA Grapalat" w:cs="Sylfaen"/>
          <w:b/>
          <w:sz w:val="20"/>
          <w:lang w:val="hy-AM"/>
        </w:rPr>
        <w:t>ներ</w:t>
      </w:r>
      <w:r w:rsidR="00A161E3" w:rsidRPr="005B236A">
        <w:rPr>
          <w:rFonts w:ascii="GHEA Grapalat" w:hAnsi="GHEA Grapalat" w:cs="Sylfaen"/>
          <w:b/>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1B572097" w:rsidR="00BA7FAD" w:rsidRPr="005B236A" w:rsidRDefault="00AD6D6A" w:rsidP="00CF12EE">
      <w:pPr>
        <w:ind w:firstLine="567"/>
        <w:jc w:val="both"/>
        <w:rPr>
          <w:rFonts w:ascii="GHEA Grapalat" w:hAnsi="GHEA Grapalat" w:cs="Arial"/>
          <w:b/>
          <w:sz w:val="20"/>
          <w:lang w:val="hy-AM"/>
        </w:rPr>
      </w:pPr>
      <w:r w:rsidRPr="005B236A">
        <w:rPr>
          <w:rFonts w:ascii="GHEA Grapalat" w:hAnsi="GHEA Grapalat" w:cs="Sylfaen"/>
          <w:b/>
          <w:sz w:val="20"/>
          <w:lang w:val="hy-AM"/>
        </w:rPr>
        <w:t>10.2</w:t>
      </w:r>
      <w:r w:rsidR="00F96621" w:rsidRPr="005B236A">
        <w:rPr>
          <w:rFonts w:ascii="GHEA Grapalat" w:hAnsi="GHEA Grapalat" w:cs="Sylfaen"/>
          <w:b/>
          <w:sz w:val="20"/>
          <w:lang w:val="af-ZA"/>
        </w:rPr>
        <w:t xml:space="preserve"> </w:t>
      </w:r>
      <w:r w:rsidR="0074145B" w:rsidRPr="00B009C0">
        <w:rPr>
          <w:rFonts w:ascii="GHEA Grapalat" w:hAnsi="GHEA Grapalat" w:cs="Sylfaen"/>
          <w:b/>
          <w:sz w:val="20"/>
          <w:lang w:val="hy-AM"/>
        </w:rPr>
        <w:t>Որակավորման</w:t>
      </w:r>
      <w:r w:rsidR="0074145B" w:rsidRPr="005B236A">
        <w:rPr>
          <w:rFonts w:ascii="GHEA Grapalat" w:hAnsi="GHEA Grapalat" w:cs="Sylfaen"/>
          <w:b/>
          <w:sz w:val="20"/>
          <w:lang w:val="af-ZA"/>
        </w:rPr>
        <w:t xml:space="preserve"> </w:t>
      </w:r>
      <w:r w:rsidR="0074145B" w:rsidRPr="00B009C0">
        <w:rPr>
          <w:rFonts w:ascii="GHEA Grapalat" w:hAnsi="GHEA Grapalat" w:cs="Sylfaen"/>
          <w:b/>
          <w:sz w:val="20"/>
          <w:lang w:val="hy-AM"/>
        </w:rPr>
        <w:t>ապահովման</w:t>
      </w:r>
      <w:r w:rsidR="0074145B" w:rsidRPr="005B236A">
        <w:rPr>
          <w:rFonts w:ascii="GHEA Grapalat" w:hAnsi="GHEA Grapalat" w:cs="Sylfaen"/>
          <w:b/>
          <w:sz w:val="20"/>
          <w:lang w:val="af-ZA"/>
        </w:rPr>
        <w:t xml:space="preserve"> </w:t>
      </w:r>
      <w:r w:rsidR="0074145B" w:rsidRPr="00B009C0">
        <w:rPr>
          <w:rFonts w:ascii="GHEA Grapalat" w:hAnsi="GHEA Grapalat" w:cs="Sylfaen"/>
          <w:b/>
          <w:sz w:val="20"/>
          <w:lang w:val="hy-AM"/>
        </w:rPr>
        <w:t>չափը</w:t>
      </w:r>
      <w:r w:rsidR="0074145B" w:rsidRPr="005B236A">
        <w:rPr>
          <w:rFonts w:ascii="GHEA Grapalat" w:hAnsi="GHEA Grapalat" w:cs="Sylfaen"/>
          <w:b/>
          <w:sz w:val="20"/>
          <w:lang w:val="af-ZA"/>
        </w:rPr>
        <w:t xml:space="preserve"> </w:t>
      </w:r>
      <w:r w:rsidR="0074145B" w:rsidRPr="00B009C0">
        <w:rPr>
          <w:rFonts w:ascii="GHEA Grapalat" w:hAnsi="GHEA Grapalat" w:cs="Sylfaen"/>
          <w:b/>
          <w:sz w:val="20"/>
          <w:lang w:val="hy-AM"/>
        </w:rPr>
        <w:t>հավասար</w:t>
      </w:r>
      <w:r w:rsidR="0074145B" w:rsidRPr="005B236A">
        <w:rPr>
          <w:rFonts w:ascii="GHEA Grapalat" w:hAnsi="GHEA Grapalat" w:cs="Sylfaen"/>
          <w:b/>
          <w:sz w:val="20"/>
          <w:lang w:val="af-ZA"/>
        </w:rPr>
        <w:t xml:space="preserve"> </w:t>
      </w:r>
      <w:r w:rsidR="0074145B" w:rsidRPr="00B009C0">
        <w:rPr>
          <w:rFonts w:ascii="GHEA Grapalat" w:hAnsi="GHEA Grapalat" w:cs="Sylfaen"/>
          <w:b/>
          <w:sz w:val="20"/>
          <w:lang w:val="hy-AM"/>
        </w:rPr>
        <w:t>է</w:t>
      </w:r>
      <w:r w:rsidR="0074145B" w:rsidRPr="005B236A">
        <w:rPr>
          <w:rFonts w:ascii="GHEA Grapalat" w:hAnsi="GHEA Grapalat" w:cs="Sylfaen"/>
          <w:b/>
          <w:sz w:val="20"/>
          <w:lang w:val="af-ZA"/>
        </w:rPr>
        <w:t xml:space="preserve"> </w:t>
      </w:r>
      <w:r w:rsidR="00A161E3" w:rsidRPr="005B236A">
        <w:rPr>
          <w:rFonts w:ascii="GHEA Grapalat" w:hAnsi="GHEA Grapalat" w:cs="Sylfaen"/>
          <w:b/>
          <w:sz w:val="20"/>
          <w:lang w:val="hy-AM"/>
        </w:rPr>
        <w:t xml:space="preserve"> սույն ընթացակարգի շրջանակում գնվելիք ապրանքի գնման գնի </w:t>
      </w:r>
      <w:r w:rsidR="005A72DB" w:rsidRPr="005B236A">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w:t>
      </w:r>
      <w:r w:rsidR="00B009C0">
        <w:rPr>
          <w:rFonts w:ascii="GHEA Grapalat" w:hAnsi="GHEA Grapalat" w:cs="Sylfaen"/>
          <w:sz w:val="20"/>
          <w:lang w:val="hy-AM"/>
        </w:rPr>
        <w:t>.</w:t>
      </w:r>
      <w:r w:rsidR="005A72DB" w:rsidRPr="00A71D81">
        <w:rPr>
          <w:rFonts w:ascii="GHEA Grapalat" w:hAnsi="GHEA Grapalat" w:cs="Sylfaen"/>
          <w:sz w:val="20"/>
          <w:lang w:val="hy-AM"/>
        </w:rPr>
        <w:t>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5B236A">
        <w:rPr>
          <w:rFonts w:ascii="GHEA Grapalat" w:hAnsi="GHEA Grapalat" w:cs="Sylfaen"/>
          <w:b/>
          <w:sz w:val="20"/>
          <w:lang w:val="hy-AM"/>
        </w:rPr>
        <w:t>օրվան</w:t>
      </w:r>
      <w:r w:rsidR="005A72DB" w:rsidRPr="005B236A">
        <w:rPr>
          <w:rFonts w:ascii="GHEA Grapalat" w:hAnsi="GHEA Grapalat" w:cs="Sylfaen"/>
          <w:b/>
          <w:sz w:val="20"/>
          <w:lang w:val="af-ZA"/>
        </w:rPr>
        <w:t xml:space="preserve"> </w:t>
      </w:r>
      <w:r w:rsidR="005A72DB" w:rsidRPr="005B236A">
        <w:rPr>
          <w:rFonts w:ascii="GHEA Grapalat" w:hAnsi="GHEA Grapalat" w:cs="Sylfaen"/>
          <w:b/>
          <w:sz w:val="20"/>
          <w:lang w:val="hy-AM"/>
        </w:rPr>
        <w:t>հաջորդող</w:t>
      </w:r>
      <w:r w:rsidR="005A72DB" w:rsidRPr="005B236A">
        <w:rPr>
          <w:rFonts w:ascii="GHEA Grapalat" w:hAnsi="GHEA Grapalat" w:cs="Sylfaen"/>
          <w:b/>
          <w:sz w:val="20"/>
          <w:lang w:val="af-ZA"/>
        </w:rPr>
        <w:t xml:space="preserve"> </w:t>
      </w:r>
      <w:r w:rsidR="005A72DB" w:rsidRPr="005B236A">
        <w:rPr>
          <w:rFonts w:ascii="GHEA Grapalat" w:hAnsi="GHEA Grapalat" w:cs="Sylfaen"/>
          <w:b/>
          <w:sz w:val="20"/>
          <w:lang w:val="hy-AM"/>
        </w:rPr>
        <w:t>2</w:t>
      </w:r>
      <w:r w:rsidR="005A72DB" w:rsidRPr="005B236A">
        <w:rPr>
          <w:rFonts w:ascii="GHEA Grapalat" w:hAnsi="GHEA Grapalat" w:cs="Sylfaen"/>
          <w:b/>
          <w:sz w:val="20"/>
          <w:lang w:val="af-ZA"/>
        </w:rPr>
        <w:t>0-</w:t>
      </w:r>
      <w:r w:rsidR="005A72DB" w:rsidRPr="005B236A">
        <w:rPr>
          <w:rFonts w:ascii="GHEA Grapalat" w:hAnsi="GHEA Grapalat" w:cs="Sylfaen"/>
          <w:b/>
          <w:sz w:val="20"/>
          <w:lang w:val="hy-AM"/>
        </w:rPr>
        <w:t>րդ</w:t>
      </w:r>
      <w:r w:rsidR="005A72DB" w:rsidRPr="005B236A">
        <w:rPr>
          <w:rFonts w:ascii="GHEA Grapalat" w:hAnsi="GHEA Grapalat" w:cs="Sylfaen"/>
          <w:b/>
          <w:sz w:val="20"/>
          <w:lang w:val="af-ZA"/>
        </w:rPr>
        <w:t xml:space="preserve"> </w:t>
      </w:r>
      <w:r w:rsidR="005A72DB" w:rsidRPr="005B236A">
        <w:rPr>
          <w:rFonts w:ascii="GHEA Grapalat" w:hAnsi="GHEA Grapalat" w:cs="Sylfaen"/>
          <w:b/>
          <w:sz w:val="20"/>
          <w:lang w:val="hy-AM"/>
        </w:rPr>
        <w:t>աշխատանքային</w:t>
      </w:r>
      <w:r w:rsidR="005A72DB" w:rsidRPr="005B236A">
        <w:rPr>
          <w:rFonts w:ascii="GHEA Grapalat" w:hAnsi="GHEA Grapalat" w:cs="Sylfaen"/>
          <w:b/>
          <w:sz w:val="20"/>
          <w:lang w:val="af-ZA"/>
        </w:rPr>
        <w:t xml:space="preserve"> </w:t>
      </w:r>
      <w:r w:rsidR="005A72DB" w:rsidRPr="005B236A">
        <w:rPr>
          <w:rFonts w:ascii="GHEA Grapalat" w:hAnsi="GHEA Grapalat" w:cs="Sylfaen"/>
          <w:b/>
          <w:sz w:val="20"/>
          <w:lang w:val="hy-AM"/>
        </w:rPr>
        <w:t>օրը</w:t>
      </w:r>
      <w:r w:rsidR="005A72DB" w:rsidRPr="005B236A">
        <w:rPr>
          <w:rFonts w:ascii="GHEA Grapalat" w:hAnsi="GHEA Grapalat" w:cs="Sylfaen"/>
          <w:b/>
          <w:sz w:val="20"/>
          <w:lang w:val="af-ZA"/>
        </w:rPr>
        <w:t xml:space="preserve"> </w:t>
      </w:r>
      <w:r w:rsidR="005A72DB" w:rsidRPr="005B236A">
        <w:rPr>
          <w:rFonts w:ascii="GHEA Grapalat" w:hAnsi="GHEA Grapalat" w:cs="Arial"/>
          <w:b/>
          <w:sz w:val="20"/>
          <w:lang w:val="hy-AM"/>
        </w:rPr>
        <w:t>ներառյալ</w:t>
      </w:r>
      <w:r w:rsidR="005A72DB" w:rsidRPr="005B236A">
        <w:rPr>
          <w:rStyle w:val="af6"/>
          <w:rFonts w:ascii="GHEA Grapalat" w:hAnsi="GHEA Grapalat" w:cs="Arial"/>
          <w:b/>
          <w:sz w:val="20"/>
        </w:rPr>
        <w:footnoteReference w:id="7"/>
      </w:r>
      <w:r w:rsidR="005A72DB" w:rsidRPr="005B236A">
        <w:rPr>
          <w:rFonts w:ascii="GHEA Grapalat" w:hAnsi="GHEA Grapalat" w:cs="Arial"/>
          <w:b/>
          <w:sz w:val="20"/>
          <w:vertAlign w:val="superscript"/>
          <w:lang w:val="hy-AM"/>
        </w:rPr>
        <w:t>.1</w:t>
      </w:r>
      <w:r w:rsidR="00F96621" w:rsidRPr="005B236A">
        <w:rPr>
          <w:rFonts w:ascii="GHEA Grapalat" w:hAnsi="GHEA Grapalat" w:cs="Sylfaen"/>
          <w:b/>
          <w:sz w:val="20"/>
          <w:lang w:val="af-ZA"/>
        </w:rPr>
        <w:t xml:space="preserve"> </w:t>
      </w:r>
    </w:p>
    <w:p w14:paraId="4A8113F6"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41156F8" w14:textId="77777777" w:rsidR="00A161E3" w:rsidRPr="00A71D81" w:rsidRDefault="00A161E3" w:rsidP="00BA7FAD">
      <w:pPr>
        <w:pStyle w:val="af4"/>
        <w:shd w:val="clear" w:color="auto" w:fill="FFFFFF"/>
        <w:spacing w:before="0" w:beforeAutospacing="0" w:after="0" w:afterAutospacing="0"/>
        <w:ind w:firstLine="375"/>
        <w:jc w:val="both"/>
        <w:rPr>
          <w:rFonts w:ascii="GHEA Grapalat" w:hAnsi="GHEA Grapalat" w:cs="Arial"/>
          <w:sz w:val="20"/>
          <w:lang w:val="hy-AM"/>
        </w:rPr>
      </w:pP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4318339" w:rsidR="00281740" w:rsidRPr="007E2AB2" w:rsidRDefault="00281740" w:rsidP="00281740">
      <w:pPr>
        <w:ind w:firstLine="567"/>
        <w:jc w:val="both"/>
        <w:rPr>
          <w:rFonts w:ascii="GHEA Grapalat" w:hAnsi="GHEA Grapalat" w:cs="Sylfaen"/>
          <w:sz w:val="20"/>
          <w:lang w:val="hy-AM"/>
        </w:rPr>
      </w:pPr>
      <w:r w:rsidRPr="00CC5420">
        <w:rPr>
          <w:rFonts w:ascii="GHEA Grapalat" w:hAnsi="GHEA Grapalat" w:cs="Sylfaen"/>
          <w:b/>
          <w:sz w:val="20"/>
          <w:lang w:val="hy-AM"/>
        </w:rPr>
        <w:lastRenderedPageBreak/>
        <w:t>10.3. Պայմանագրի</w:t>
      </w:r>
      <w:r w:rsidRPr="00CC5420">
        <w:rPr>
          <w:rFonts w:ascii="GHEA Grapalat" w:hAnsi="GHEA Grapalat" w:cs="Sylfaen"/>
          <w:b/>
          <w:sz w:val="20"/>
          <w:lang w:val="af-ZA"/>
        </w:rPr>
        <w:t xml:space="preserve"> </w:t>
      </w:r>
      <w:r w:rsidRPr="00CC5420">
        <w:rPr>
          <w:rFonts w:ascii="GHEA Grapalat" w:hAnsi="GHEA Grapalat" w:cs="Sylfaen"/>
          <w:b/>
          <w:sz w:val="20"/>
          <w:lang w:val="hy-AM"/>
        </w:rPr>
        <w:t>ապահովման</w:t>
      </w:r>
      <w:r w:rsidRPr="00CC5420">
        <w:rPr>
          <w:rFonts w:ascii="GHEA Grapalat" w:hAnsi="GHEA Grapalat" w:cs="Sylfaen"/>
          <w:b/>
          <w:sz w:val="20"/>
          <w:lang w:val="af-ZA"/>
        </w:rPr>
        <w:t xml:space="preserve"> </w:t>
      </w:r>
      <w:r w:rsidRPr="00CC5420">
        <w:rPr>
          <w:rFonts w:ascii="GHEA Grapalat" w:hAnsi="GHEA Grapalat" w:cs="Sylfaen"/>
          <w:b/>
          <w:sz w:val="20"/>
          <w:lang w:val="hy-AM"/>
        </w:rPr>
        <w:t>չափը</w:t>
      </w:r>
      <w:r w:rsidRPr="00CC5420">
        <w:rPr>
          <w:rFonts w:ascii="GHEA Grapalat" w:hAnsi="GHEA Grapalat" w:cs="Sylfaen"/>
          <w:b/>
          <w:sz w:val="20"/>
          <w:lang w:val="af-ZA"/>
        </w:rPr>
        <w:t xml:space="preserve"> </w:t>
      </w:r>
      <w:r w:rsidRPr="00CC5420">
        <w:rPr>
          <w:rFonts w:ascii="GHEA Grapalat" w:hAnsi="GHEA Grapalat" w:cs="Sylfaen"/>
          <w:b/>
          <w:sz w:val="20"/>
          <w:lang w:val="hy-AM"/>
        </w:rPr>
        <w:t>կազմում</w:t>
      </w:r>
      <w:r w:rsidRPr="00CC5420">
        <w:rPr>
          <w:rFonts w:ascii="GHEA Grapalat" w:hAnsi="GHEA Grapalat" w:cs="Sylfaen"/>
          <w:b/>
          <w:sz w:val="20"/>
          <w:lang w:val="af-ZA"/>
        </w:rPr>
        <w:t xml:space="preserve"> </w:t>
      </w:r>
      <w:r w:rsidRPr="00CC5420">
        <w:rPr>
          <w:rFonts w:ascii="GHEA Grapalat" w:hAnsi="GHEA Grapalat" w:cs="Sylfaen"/>
          <w:b/>
          <w:sz w:val="20"/>
          <w:lang w:val="hy-AM"/>
        </w:rPr>
        <w:t>է</w:t>
      </w:r>
      <w:r w:rsidRPr="00CC5420">
        <w:rPr>
          <w:rFonts w:ascii="GHEA Grapalat" w:hAnsi="GHEA Grapalat" w:cs="Sylfaen"/>
          <w:b/>
          <w:sz w:val="20"/>
          <w:lang w:val="af-ZA"/>
        </w:rPr>
        <w:t xml:space="preserve"> </w:t>
      </w:r>
      <w:r w:rsidR="003B269F" w:rsidRPr="00CC5420">
        <w:rPr>
          <w:rFonts w:ascii="GHEA Grapalat" w:hAnsi="GHEA Grapalat" w:cs="Sylfaen"/>
          <w:b/>
          <w:sz w:val="20"/>
          <w:lang w:val="hy-AM"/>
        </w:rPr>
        <w:t xml:space="preserve">գնման </w:t>
      </w:r>
      <w:r w:rsidRPr="00CC5420">
        <w:rPr>
          <w:rFonts w:ascii="GHEA Grapalat" w:hAnsi="GHEA Grapalat" w:cs="Sylfaen"/>
          <w:b/>
          <w:sz w:val="20"/>
          <w:lang w:val="hy-AM"/>
        </w:rPr>
        <w:t>գնի</w:t>
      </w:r>
      <w:r w:rsidRPr="00CC5420">
        <w:rPr>
          <w:rFonts w:ascii="GHEA Grapalat" w:hAnsi="GHEA Grapalat" w:cs="Sylfaen"/>
          <w:b/>
          <w:sz w:val="20"/>
          <w:lang w:val="af-ZA"/>
        </w:rPr>
        <w:t xml:space="preserve"> 10 </w:t>
      </w:r>
      <w:r w:rsidRPr="00CC5420">
        <w:rPr>
          <w:rFonts w:ascii="GHEA Grapalat" w:hAnsi="GHEA Grapalat" w:cs="Sylfaen"/>
          <w:b/>
          <w:sz w:val="20"/>
          <w:lang w:val="hy-AM"/>
        </w:rPr>
        <w:t>տոկոսը:</w:t>
      </w:r>
      <w:r w:rsidR="003B269F" w:rsidRPr="00CC5420">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3B269F">
        <w:rPr>
          <w:rFonts w:ascii="GHEA Grapalat" w:hAnsi="GHEA Grapalat" w:cs="Sylfaen"/>
          <w:sz w:val="20"/>
          <w:lang w:val="hy-AM"/>
        </w:rPr>
        <w:t>:</w:t>
      </w:r>
      <w:r w:rsidR="00501A05" w:rsidRPr="00A71D81">
        <w:rPr>
          <w:rFonts w:ascii="GHEA Grapalat" w:hAnsi="GHEA Grapalat" w:cs="Sylfaen"/>
          <w:sz w:val="20"/>
          <w:lang w:val="hy-AM"/>
        </w:rPr>
        <w:t xml:space="preserve"> </w:t>
      </w:r>
    </w:p>
    <w:p w14:paraId="0A840AFC" w14:textId="77777777" w:rsidR="00CC5420" w:rsidRPr="007E2AB2" w:rsidRDefault="00CC5420" w:rsidP="00281740">
      <w:pPr>
        <w:ind w:firstLine="567"/>
        <w:jc w:val="both"/>
        <w:rPr>
          <w:rFonts w:ascii="GHEA Grapalat" w:hAnsi="GHEA Grapalat" w:cs="Sylfaen"/>
          <w:sz w:val="20"/>
          <w:vertAlign w:val="superscript"/>
          <w:lang w:val="hy-AM"/>
        </w:rPr>
      </w:pPr>
    </w:p>
    <w:p w14:paraId="7154DD15" w14:textId="77777777" w:rsidR="00F562EA" w:rsidRPr="00CC5420" w:rsidRDefault="00F562EA" w:rsidP="006D2E03">
      <w:pPr>
        <w:shd w:val="clear" w:color="auto" w:fill="FFFFFF"/>
        <w:spacing w:line="360" w:lineRule="auto"/>
        <w:ind w:firstLine="375"/>
        <w:jc w:val="both"/>
        <w:rPr>
          <w:rFonts w:ascii="GHEA Grapalat" w:hAnsi="GHEA Grapalat" w:cs="Arial"/>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CC5420">
        <w:rPr>
          <w:rFonts w:ascii="GHEA Grapalat" w:hAnsi="GHEA Grapalat" w:cs="Arial"/>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CC5420">
        <w:rPr>
          <w:rFonts w:ascii="GHEA Grapalat" w:hAnsi="GHEA Grapalat" w:cs="Arial"/>
          <w:sz w:val="20"/>
          <w:lang w:val="hy-AM"/>
        </w:rPr>
        <w:t xml:space="preserve">ներկայացված չափաբաժինների գնման գների հանրագումարի նկատմամբ՝ հաշվի առնելով Կարգի 32-րդ կետի 9-րդ ենթակետի պահանջները: </w:t>
      </w:r>
    </w:p>
    <w:p w14:paraId="5FB25342" w14:textId="77777777" w:rsidR="00281740" w:rsidRPr="00A71D81" w:rsidRDefault="00281740" w:rsidP="00281740">
      <w:pPr>
        <w:ind w:firstLine="567"/>
        <w:jc w:val="both"/>
        <w:rPr>
          <w:rFonts w:ascii="GHEA Grapalat" w:hAnsi="GHEA Grapalat"/>
          <w:sz w:val="20"/>
          <w:szCs w:val="20"/>
          <w:lang w:val="hy-AM"/>
        </w:rPr>
      </w:pPr>
      <w:r w:rsidRPr="00CC5420">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C5420">
        <w:rPr>
          <w:rFonts w:ascii="GHEA Grapalat" w:hAnsi="GHEA Grapalat" w:cs="Sylfaen"/>
          <w:b/>
          <w:sz w:val="20"/>
          <w:lang w:val="hy-AM"/>
        </w:rPr>
        <w:t xml:space="preserve">ամբողջական կատարման վերջին օրվան հաջորդող </w:t>
      </w:r>
      <w:r w:rsidR="00937F5E" w:rsidRPr="00CC5420">
        <w:rPr>
          <w:rFonts w:ascii="GHEA Grapalat" w:hAnsi="GHEA Grapalat" w:cs="Sylfaen"/>
          <w:b/>
          <w:sz w:val="20"/>
          <w:lang w:val="hy-AM"/>
        </w:rPr>
        <w:t>9</w:t>
      </w:r>
      <w:r w:rsidRPr="00CC5420">
        <w:rPr>
          <w:rFonts w:ascii="GHEA Grapalat" w:hAnsi="GHEA Grapalat" w:cs="Sylfaen"/>
          <w:b/>
          <w:sz w:val="20"/>
          <w:lang w:val="hy-AM"/>
        </w:rPr>
        <w:t xml:space="preserve">0-րդ </w:t>
      </w:r>
      <w:r w:rsidR="00A558B9" w:rsidRPr="00CC5420">
        <w:rPr>
          <w:rFonts w:ascii="GHEA Grapalat" w:hAnsi="GHEA Grapalat" w:cs="Sylfaen"/>
          <w:b/>
          <w:sz w:val="20"/>
          <w:lang w:val="hy-AM"/>
        </w:rPr>
        <w:t>աշխատանքային</w:t>
      </w:r>
      <w:r w:rsidRPr="00CC5420">
        <w:rPr>
          <w:rFonts w:ascii="GHEA Grapalat" w:hAnsi="GHEA Grapalat" w:cs="Sylfaen"/>
          <w:b/>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4DB87C57" w:rsidR="00096865" w:rsidRPr="00CC5420"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8"/>
      </w:r>
      <w:r w:rsidR="00FF0FE2" w:rsidRPr="00A71D81">
        <w:rPr>
          <w:rFonts w:ascii="GHEA Grapalat" w:hAnsi="GHEA Grapalat" w:cs="Sylfaen"/>
          <w:sz w:val="20"/>
          <w:lang w:val="hy-AM"/>
        </w:rPr>
        <w:t>:</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0447B24B"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18384801"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21B3D7C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1519451"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14:paraId="46178F3D" w14:textId="153D720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5</w:t>
      </w:r>
      <w:r w:rsidR="00B009C0">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02E0612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1E47154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6EA1C07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11</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0410A9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96DB21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13</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2311356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301A57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51B8070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3C32B9C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17</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39BBC47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18</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471DF8D1" w:rsidR="003B269F" w:rsidRPr="004B72E3" w:rsidRDefault="003B269F" w:rsidP="003B269F">
      <w:pPr>
        <w:shd w:val="clear" w:color="auto" w:fill="FFFFFF"/>
        <w:ind w:firstLine="375"/>
        <w:jc w:val="both"/>
        <w:rPr>
          <w:rFonts w:ascii="GHEA Grapalat" w:hAnsi="GHEA Grapalat"/>
          <w:sz w:val="20"/>
          <w:szCs w:val="20"/>
          <w:lang w:val="es-ES"/>
        </w:rPr>
      </w:pPr>
      <w:proofErr w:type="gramStart"/>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65C31FE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20</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421B09B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21</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1049AF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6B98E7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009C0">
        <w:rPr>
          <w:rFonts w:ascii="Cambria Math" w:hAnsi="Cambria Math" w:cs="Cambria Math"/>
          <w:sz w:val="20"/>
          <w:szCs w:val="20"/>
          <w:lang w:val="es-ES"/>
        </w:rPr>
        <w:t>.</w:t>
      </w:r>
      <w:r w:rsidRPr="004B72E3">
        <w:rPr>
          <w:rFonts w:ascii="GHEA Grapalat" w:hAnsi="GHEA Grapalat"/>
          <w:sz w:val="20"/>
          <w:szCs w:val="20"/>
          <w:lang w:val="es-ES"/>
        </w:rPr>
        <w:t>23</w:t>
      </w:r>
      <w:r w:rsidR="00B009C0">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CC5420" w:rsidRDefault="002D5CF0" w:rsidP="00EF3662">
      <w:pPr>
        <w:ind w:firstLine="567"/>
        <w:jc w:val="both"/>
        <w:rPr>
          <w:rFonts w:ascii="GHEA Grapalat" w:hAnsi="GHEA Grapalat" w:cs="Sylfaen"/>
          <w:b/>
          <w:sz w:val="20"/>
          <w:lang w:val="es-ES"/>
        </w:rPr>
      </w:pPr>
      <w:r w:rsidRPr="00CC5420">
        <w:rPr>
          <w:rFonts w:ascii="GHEA Grapalat" w:hAnsi="GHEA Grapalat" w:cs="Sylfaen"/>
          <w:b/>
          <w:sz w:val="20"/>
          <w:lang w:val="es-ES"/>
        </w:rPr>
        <w:t>2.</w:t>
      </w:r>
      <w:r w:rsidR="00D76BBA" w:rsidRPr="00CC5420">
        <w:rPr>
          <w:rFonts w:ascii="GHEA Grapalat" w:hAnsi="GHEA Grapalat" w:cs="Sylfaen"/>
          <w:b/>
          <w:sz w:val="20"/>
          <w:lang w:val="es-ES"/>
        </w:rPr>
        <w:t>1</w:t>
      </w:r>
      <w:r w:rsidRPr="00CC5420">
        <w:rPr>
          <w:rFonts w:ascii="GHEA Grapalat" w:hAnsi="GHEA Grapalat" w:cs="Sylfaen"/>
          <w:b/>
          <w:sz w:val="20"/>
          <w:lang w:val="es-ES"/>
        </w:rPr>
        <w:t xml:space="preserve"> </w:t>
      </w:r>
      <w:r w:rsidR="00096865" w:rsidRPr="00CC5420">
        <w:rPr>
          <w:rFonts w:ascii="GHEA Grapalat" w:hAnsi="GHEA Grapalat" w:cs="Sylfaen"/>
          <w:b/>
          <w:sz w:val="20"/>
          <w:lang w:val="ru-RU"/>
        </w:rPr>
        <w:t>ընթացակարգին</w:t>
      </w:r>
      <w:r w:rsidR="00096865" w:rsidRPr="00CC5420">
        <w:rPr>
          <w:rFonts w:ascii="GHEA Grapalat" w:hAnsi="GHEA Grapalat" w:cs="Sylfaen"/>
          <w:b/>
          <w:sz w:val="20"/>
          <w:lang w:val="af-ZA"/>
        </w:rPr>
        <w:t xml:space="preserve"> </w:t>
      </w:r>
      <w:r w:rsidR="00096865" w:rsidRPr="00CC5420">
        <w:rPr>
          <w:rFonts w:ascii="GHEA Grapalat" w:hAnsi="GHEA Grapalat" w:cs="Sylfaen"/>
          <w:b/>
          <w:sz w:val="20"/>
          <w:lang w:val="ru-RU"/>
        </w:rPr>
        <w:t>մասնակցելու</w:t>
      </w:r>
      <w:r w:rsidR="00096865" w:rsidRPr="00CC5420">
        <w:rPr>
          <w:rFonts w:ascii="GHEA Grapalat" w:hAnsi="GHEA Grapalat" w:cs="Sylfaen"/>
          <w:b/>
          <w:sz w:val="20"/>
          <w:lang w:val="af-ZA"/>
        </w:rPr>
        <w:t xml:space="preserve"> </w:t>
      </w:r>
      <w:r w:rsidR="00096865" w:rsidRPr="00CC5420">
        <w:rPr>
          <w:rFonts w:ascii="GHEA Grapalat" w:hAnsi="GHEA Grapalat" w:cs="Sylfaen"/>
          <w:b/>
          <w:sz w:val="20"/>
          <w:lang w:val="ru-RU"/>
        </w:rPr>
        <w:t>դիմում</w:t>
      </w:r>
      <w:r w:rsidR="00EF4630" w:rsidRPr="00CC5420">
        <w:rPr>
          <w:rFonts w:ascii="GHEA Grapalat" w:hAnsi="GHEA Grapalat" w:cs="Sylfaen"/>
          <w:b/>
          <w:sz w:val="20"/>
          <w:lang w:val="es-ES"/>
        </w:rPr>
        <w:t>-</w:t>
      </w:r>
      <w:r w:rsidR="00EF4630" w:rsidRPr="00CC5420">
        <w:rPr>
          <w:rFonts w:ascii="GHEA Grapalat" w:hAnsi="GHEA Grapalat" w:cs="Sylfaen"/>
          <w:b/>
          <w:sz w:val="20"/>
        </w:rPr>
        <w:t>հայտարարություն</w:t>
      </w:r>
      <w:r w:rsidR="00096865" w:rsidRPr="00CC5420">
        <w:rPr>
          <w:rFonts w:ascii="GHEA Grapalat" w:hAnsi="GHEA Grapalat" w:cs="Sylfaen"/>
          <w:b/>
          <w:sz w:val="20"/>
          <w:lang w:val="af-ZA"/>
        </w:rPr>
        <w:t xml:space="preserve">` </w:t>
      </w:r>
      <w:r w:rsidR="006F49AA" w:rsidRPr="00CC5420">
        <w:rPr>
          <w:rFonts w:ascii="GHEA Grapalat" w:hAnsi="GHEA Grapalat" w:cs="Sylfaen"/>
          <w:b/>
          <w:sz w:val="20"/>
          <w:lang w:val="af-ZA"/>
        </w:rPr>
        <w:t>համաձայն հ</w:t>
      </w:r>
      <w:r w:rsidR="00096865" w:rsidRPr="00CC5420">
        <w:rPr>
          <w:rFonts w:ascii="GHEA Grapalat" w:hAnsi="GHEA Grapalat" w:cs="Sylfaen"/>
          <w:b/>
          <w:sz w:val="20"/>
          <w:lang w:val="ru-RU"/>
        </w:rPr>
        <w:t>ավելված</w:t>
      </w:r>
      <w:r w:rsidR="00096865" w:rsidRPr="00CC5420">
        <w:rPr>
          <w:rFonts w:ascii="GHEA Grapalat" w:hAnsi="GHEA Grapalat" w:cs="Sylfaen"/>
          <w:b/>
          <w:sz w:val="20"/>
          <w:lang w:val="af-ZA"/>
        </w:rPr>
        <w:t xml:space="preserve"> N 1</w:t>
      </w:r>
      <w:r w:rsidR="006F49AA" w:rsidRPr="00CC5420">
        <w:rPr>
          <w:rFonts w:ascii="GHEA Grapalat" w:hAnsi="GHEA Grapalat" w:cs="Sylfaen"/>
          <w:b/>
          <w:sz w:val="20"/>
          <w:lang w:val="af-ZA"/>
        </w:rPr>
        <w:t>-ի</w:t>
      </w:r>
      <w:r w:rsidR="00BC6807" w:rsidRPr="00CC5420">
        <w:rPr>
          <w:rFonts w:ascii="GHEA Grapalat" w:hAnsi="GHEA Grapalat" w:cs="Sylfaen"/>
          <w:b/>
          <w:sz w:val="20"/>
          <w:lang w:val="es-ES"/>
        </w:rPr>
        <w:t>.</w:t>
      </w:r>
    </w:p>
    <w:p w14:paraId="708C594C" w14:textId="77777777" w:rsidR="00E968EF" w:rsidRPr="00CC5420" w:rsidRDefault="00E968EF" w:rsidP="00E968EF">
      <w:pPr>
        <w:ind w:firstLine="567"/>
        <w:jc w:val="both"/>
        <w:rPr>
          <w:rFonts w:ascii="GHEA Grapalat" w:hAnsi="GHEA Grapalat" w:cs="Sylfaen"/>
          <w:b/>
          <w:sz w:val="20"/>
          <w:lang w:val="es-ES"/>
        </w:rPr>
      </w:pPr>
      <w:r w:rsidRPr="00CC5420">
        <w:rPr>
          <w:rFonts w:ascii="GHEA Grapalat" w:hAnsi="GHEA Grapalat"/>
          <w:b/>
          <w:sz w:val="20"/>
          <w:lang w:val="es-ES"/>
        </w:rPr>
        <w:t xml:space="preserve">2.2 </w:t>
      </w:r>
      <w:r w:rsidRPr="00CC5420">
        <w:rPr>
          <w:rFonts w:ascii="GHEA Grapalat" w:hAnsi="GHEA Grapalat" w:cs="Sylfaen"/>
          <w:b/>
          <w:sz w:val="20"/>
          <w:lang w:val="es-ES"/>
        </w:rPr>
        <w:t xml:space="preserve">իր կողմից հաստատված` </w:t>
      </w:r>
      <w:r w:rsidRPr="00CC5420">
        <w:rPr>
          <w:rFonts w:ascii="GHEA Grapalat" w:hAnsi="GHEA Grapalat" w:cs="Sylfaen"/>
          <w:b/>
          <w:sz w:val="20"/>
        </w:rPr>
        <w:t>առաջարկվող</w:t>
      </w:r>
      <w:r w:rsidRPr="00CC5420">
        <w:rPr>
          <w:rFonts w:ascii="GHEA Grapalat" w:hAnsi="GHEA Grapalat" w:cs="Sylfaen"/>
          <w:b/>
          <w:sz w:val="20"/>
          <w:lang w:val="es-ES"/>
        </w:rPr>
        <w:t xml:space="preserve"> </w:t>
      </w:r>
      <w:r w:rsidRPr="00CC5420">
        <w:rPr>
          <w:rFonts w:ascii="GHEA Grapalat" w:hAnsi="GHEA Grapalat" w:cs="Sylfaen"/>
          <w:b/>
          <w:sz w:val="20"/>
        </w:rPr>
        <w:t>ապրանքի</w:t>
      </w:r>
      <w:r w:rsidRPr="00CC5420">
        <w:rPr>
          <w:rFonts w:ascii="GHEA Grapalat" w:hAnsi="GHEA Grapalat" w:cs="Sylfaen"/>
          <w:b/>
          <w:sz w:val="20"/>
          <w:lang w:val="es-ES"/>
        </w:rPr>
        <w:t xml:space="preserve"> </w:t>
      </w:r>
      <w:r w:rsidRPr="00CC5420">
        <w:rPr>
          <w:rFonts w:ascii="GHEA Grapalat" w:hAnsi="GHEA Grapalat"/>
          <w:b/>
          <w:sz w:val="20"/>
          <w:szCs w:val="20"/>
          <w:lang w:val="hy-AM" w:eastAsia="x-none"/>
        </w:rPr>
        <w:t>ամբողջական նկարագիրը</w:t>
      </w:r>
      <w:r w:rsidRPr="00CC5420">
        <w:rPr>
          <w:rFonts w:ascii="GHEA Grapalat" w:hAnsi="GHEA Grapalat"/>
          <w:b/>
          <w:sz w:val="20"/>
          <w:szCs w:val="20"/>
          <w:lang w:val="es-ES" w:eastAsia="x-none"/>
        </w:rPr>
        <w:t xml:space="preserve">` </w:t>
      </w:r>
      <w:r w:rsidRPr="00CC5420">
        <w:rPr>
          <w:rFonts w:ascii="GHEA Grapalat" w:hAnsi="GHEA Grapalat"/>
          <w:b/>
          <w:sz w:val="20"/>
          <w:szCs w:val="20"/>
          <w:lang w:eastAsia="x-none"/>
        </w:rPr>
        <w:t>համաձայն</w:t>
      </w:r>
      <w:r w:rsidRPr="00CC5420">
        <w:rPr>
          <w:rFonts w:ascii="GHEA Grapalat" w:hAnsi="GHEA Grapalat"/>
          <w:b/>
          <w:sz w:val="20"/>
          <w:szCs w:val="20"/>
          <w:lang w:val="es-ES" w:eastAsia="x-none"/>
        </w:rPr>
        <w:t xml:space="preserve"> </w:t>
      </w:r>
      <w:r w:rsidRPr="00CC5420">
        <w:rPr>
          <w:rFonts w:ascii="GHEA Grapalat" w:hAnsi="GHEA Grapalat"/>
          <w:b/>
          <w:sz w:val="20"/>
          <w:szCs w:val="20"/>
          <w:lang w:eastAsia="x-none"/>
        </w:rPr>
        <w:t>հավելված</w:t>
      </w:r>
      <w:r w:rsidRPr="00CC5420">
        <w:rPr>
          <w:rFonts w:ascii="GHEA Grapalat" w:hAnsi="GHEA Grapalat"/>
          <w:b/>
          <w:sz w:val="20"/>
          <w:szCs w:val="20"/>
          <w:lang w:val="es-ES" w:eastAsia="x-none"/>
        </w:rPr>
        <w:t xml:space="preserve"> N 1.1-</w:t>
      </w:r>
      <w:r w:rsidRPr="00CC5420">
        <w:rPr>
          <w:rFonts w:ascii="GHEA Grapalat" w:hAnsi="GHEA Grapalat"/>
          <w:b/>
          <w:sz w:val="20"/>
          <w:szCs w:val="20"/>
          <w:lang w:eastAsia="x-none"/>
        </w:rPr>
        <w:t>ի</w:t>
      </w:r>
      <w:r w:rsidRPr="00CC5420">
        <w:rPr>
          <w:rFonts w:ascii="GHEA Grapalat" w:hAnsi="GHEA Grapalat" w:cs="Sylfaen"/>
          <w:b/>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9"/>
      </w:r>
    </w:p>
    <w:p w14:paraId="678F3A56" w14:textId="3986F8BC" w:rsidR="006505D2" w:rsidRPr="00CC5420" w:rsidRDefault="00AE3B58" w:rsidP="006A26BE">
      <w:pPr>
        <w:ind w:firstLine="567"/>
        <w:jc w:val="both"/>
        <w:rPr>
          <w:rFonts w:ascii="GHEA Grapalat" w:hAnsi="GHEA Grapalat"/>
          <w:b/>
          <w:sz w:val="20"/>
          <w:vertAlign w:val="superscript"/>
          <w:lang w:val="af-ZA"/>
        </w:rPr>
      </w:pPr>
      <w:r w:rsidRPr="00CC5420">
        <w:rPr>
          <w:rStyle w:val="af6"/>
          <w:rFonts w:ascii="GHEA Grapalat" w:hAnsi="GHEA Grapalat"/>
          <w:b/>
          <w:color w:val="FFFFFF"/>
          <w:sz w:val="20"/>
          <w:lang w:val="hy-AM"/>
        </w:rPr>
        <w:footnoteReference w:id="10"/>
      </w:r>
    </w:p>
    <w:p w14:paraId="7CBDD812" w14:textId="77777777" w:rsidR="00E67BA7" w:rsidRPr="00CC5420" w:rsidRDefault="00096865" w:rsidP="00EF3662">
      <w:pPr>
        <w:ind w:firstLine="567"/>
        <w:jc w:val="both"/>
        <w:rPr>
          <w:rFonts w:ascii="GHEA Grapalat" w:hAnsi="GHEA Grapalat" w:cs="Sylfaen"/>
          <w:b/>
          <w:sz w:val="20"/>
          <w:lang w:val="af-ZA"/>
        </w:rPr>
      </w:pPr>
      <w:r w:rsidRPr="00CC5420">
        <w:rPr>
          <w:rFonts w:ascii="GHEA Grapalat" w:hAnsi="GHEA Grapalat" w:cs="Sylfaen"/>
          <w:b/>
          <w:sz w:val="20"/>
          <w:lang w:val="af-ZA"/>
        </w:rPr>
        <w:t>2.</w:t>
      </w:r>
      <w:r w:rsidR="004B7C30" w:rsidRPr="00CC5420">
        <w:rPr>
          <w:rFonts w:ascii="GHEA Grapalat" w:hAnsi="GHEA Grapalat" w:cs="Sylfaen"/>
          <w:b/>
          <w:sz w:val="20"/>
          <w:lang w:val="af-ZA"/>
        </w:rPr>
        <w:t xml:space="preserve">6 </w:t>
      </w:r>
      <w:r w:rsidR="00E67BA7" w:rsidRPr="00CC5420">
        <w:rPr>
          <w:rFonts w:ascii="GHEA Grapalat" w:hAnsi="GHEA Grapalat" w:cs="Sylfaen"/>
          <w:b/>
          <w:sz w:val="20"/>
          <w:lang w:val="hy-AM"/>
        </w:rPr>
        <w:t>գնային</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առաջարկ</w:t>
      </w:r>
      <w:r w:rsidR="00294FFF" w:rsidRPr="00CC5420">
        <w:rPr>
          <w:rFonts w:ascii="GHEA Grapalat" w:hAnsi="GHEA Grapalat" w:cs="Sylfaen"/>
          <w:b/>
          <w:sz w:val="20"/>
          <w:lang w:val="af-ZA"/>
        </w:rPr>
        <w:t xml:space="preserve">` </w:t>
      </w:r>
      <w:r w:rsidR="00294FFF" w:rsidRPr="00CC5420">
        <w:rPr>
          <w:rFonts w:ascii="GHEA Grapalat" w:hAnsi="GHEA Grapalat" w:cs="Sylfaen"/>
          <w:b/>
          <w:sz w:val="20"/>
          <w:lang w:val="hy-AM"/>
        </w:rPr>
        <w:t>համաձայն</w:t>
      </w:r>
      <w:r w:rsidR="00294FFF" w:rsidRPr="00CC5420">
        <w:rPr>
          <w:rFonts w:ascii="GHEA Grapalat" w:hAnsi="GHEA Grapalat" w:cs="Sylfaen"/>
          <w:b/>
          <w:sz w:val="20"/>
          <w:lang w:val="af-ZA"/>
        </w:rPr>
        <w:t xml:space="preserve"> </w:t>
      </w:r>
      <w:r w:rsidR="00294FFF" w:rsidRPr="00CC5420">
        <w:rPr>
          <w:rFonts w:ascii="GHEA Grapalat" w:hAnsi="GHEA Grapalat" w:cs="Sylfaen"/>
          <w:b/>
          <w:sz w:val="20"/>
          <w:lang w:val="hy-AM"/>
        </w:rPr>
        <w:t>հավելված</w:t>
      </w:r>
      <w:r w:rsidR="00294FFF" w:rsidRPr="00CC5420">
        <w:rPr>
          <w:rFonts w:ascii="GHEA Grapalat" w:hAnsi="GHEA Grapalat" w:cs="Sylfaen"/>
          <w:b/>
          <w:sz w:val="20"/>
          <w:lang w:val="af-ZA"/>
        </w:rPr>
        <w:t xml:space="preserve"> N </w:t>
      </w:r>
      <w:r w:rsidR="004D557A" w:rsidRPr="00CC5420">
        <w:rPr>
          <w:rFonts w:ascii="GHEA Grapalat" w:hAnsi="GHEA Grapalat" w:cs="Sylfaen"/>
          <w:b/>
          <w:sz w:val="20"/>
          <w:lang w:val="af-ZA"/>
        </w:rPr>
        <w:t>2</w:t>
      </w:r>
      <w:r w:rsidR="00294FFF" w:rsidRPr="00CC5420">
        <w:rPr>
          <w:rFonts w:ascii="GHEA Grapalat" w:hAnsi="GHEA Grapalat" w:cs="Sylfaen"/>
          <w:b/>
          <w:sz w:val="20"/>
          <w:lang w:val="af-ZA"/>
        </w:rPr>
        <w:t>-</w:t>
      </w:r>
      <w:r w:rsidR="00294FFF" w:rsidRPr="00CC5420">
        <w:rPr>
          <w:rFonts w:ascii="GHEA Grapalat" w:hAnsi="GHEA Grapalat" w:cs="Sylfaen"/>
          <w:b/>
          <w:sz w:val="20"/>
          <w:lang w:val="hy-AM"/>
        </w:rPr>
        <w:t>ի</w:t>
      </w:r>
      <w:r w:rsidR="00294FFF" w:rsidRPr="00CC5420">
        <w:rPr>
          <w:rFonts w:ascii="GHEA Grapalat" w:hAnsi="GHEA Grapalat" w:cs="Sylfaen"/>
          <w:b/>
          <w:sz w:val="20"/>
          <w:lang w:val="af-ZA"/>
        </w:rPr>
        <w:t>: Գնային առաջարկը</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ներկայացվում</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է</w:t>
      </w:r>
      <w:r w:rsidR="00E67BA7" w:rsidRPr="00CC5420">
        <w:rPr>
          <w:rFonts w:ascii="GHEA Grapalat" w:hAnsi="GHEA Grapalat" w:cs="Sylfaen"/>
          <w:b/>
          <w:sz w:val="20"/>
          <w:lang w:val="af-ZA"/>
        </w:rPr>
        <w:t xml:space="preserve"> </w:t>
      </w:r>
      <w:r w:rsidR="00D40327" w:rsidRPr="00CC5420">
        <w:rPr>
          <w:rFonts w:ascii="GHEA Grapalat" w:hAnsi="GHEA Grapalat" w:cs="Sylfaen"/>
          <w:b/>
          <w:sz w:val="20"/>
          <w:lang w:val="af-ZA"/>
        </w:rPr>
        <w:t>արժեք (ինքնարժեքի և կանխատեսվող շահույթի հանրագումարը)</w:t>
      </w:r>
      <w:r w:rsidR="00712DB8" w:rsidRPr="00CC5420">
        <w:rPr>
          <w:rFonts w:ascii="GHEA Grapalat" w:hAnsi="GHEA Grapalat" w:cs="Sylfaen"/>
          <w:b/>
          <w:sz w:val="22"/>
          <w:szCs w:val="22"/>
          <w:lang w:val="af-ZA"/>
        </w:rPr>
        <w:t xml:space="preserve"> </w:t>
      </w:r>
      <w:r w:rsidR="00E67BA7" w:rsidRPr="00CC5420">
        <w:rPr>
          <w:rFonts w:ascii="GHEA Grapalat" w:hAnsi="GHEA Grapalat" w:cs="Sylfaen"/>
          <w:b/>
          <w:sz w:val="20"/>
          <w:lang w:val="hy-AM"/>
        </w:rPr>
        <w:t>և</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ավելացված</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արժեքի</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հարկ</w:t>
      </w:r>
      <w:r w:rsidR="00E67BA7" w:rsidRPr="00CC5420" w:rsidDel="001A1F55">
        <w:rPr>
          <w:rFonts w:ascii="GHEA Grapalat" w:hAnsi="GHEA Grapalat" w:cs="Sylfaen"/>
          <w:b/>
          <w:sz w:val="20"/>
          <w:lang w:val="af-ZA"/>
        </w:rPr>
        <w:t xml:space="preserve"> </w:t>
      </w:r>
      <w:r w:rsidR="00E67BA7" w:rsidRPr="00CC5420">
        <w:rPr>
          <w:rFonts w:ascii="GHEA Grapalat" w:hAnsi="GHEA Grapalat" w:cs="Sylfaen"/>
          <w:b/>
          <w:sz w:val="20"/>
          <w:lang w:val="hy-AM"/>
        </w:rPr>
        <w:t>ընդհանրական</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բաղադրիչներից</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բաղկացած</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հաշվարկի</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hy-AM"/>
        </w:rPr>
        <w:t>ձևով։</w:t>
      </w:r>
      <w:r w:rsidR="00E67BA7" w:rsidRPr="00CC5420">
        <w:rPr>
          <w:rFonts w:ascii="GHEA Grapalat" w:hAnsi="GHEA Grapalat" w:cs="Sylfaen"/>
          <w:b/>
          <w:sz w:val="20"/>
          <w:lang w:val="af-ZA"/>
        </w:rPr>
        <w:t xml:space="preserve"> </w:t>
      </w:r>
      <w:r w:rsidR="00D40327" w:rsidRPr="00CC5420">
        <w:rPr>
          <w:rFonts w:ascii="GHEA Grapalat" w:hAnsi="GHEA Grapalat" w:cs="Sylfaen"/>
          <w:b/>
          <w:sz w:val="20"/>
          <w:lang w:val="hy-AM"/>
        </w:rPr>
        <w:t>Ա</w:t>
      </w:r>
      <w:r w:rsidR="005A1D54" w:rsidRPr="00CC5420">
        <w:rPr>
          <w:rFonts w:ascii="GHEA Grapalat" w:hAnsi="GHEA Grapalat" w:cs="Sylfaen"/>
          <w:b/>
          <w:sz w:val="20"/>
          <w:lang w:val="hy-AM"/>
        </w:rPr>
        <w:t>րժեքի</w:t>
      </w:r>
      <w:r w:rsidR="005A1D54" w:rsidRPr="00CC5420">
        <w:rPr>
          <w:rFonts w:ascii="GHEA Grapalat" w:hAnsi="GHEA Grapalat" w:cs="Sylfaen"/>
          <w:b/>
          <w:sz w:val="20"/>
          <w:lang w:val="af-ZA"/>
        </w:rPr>
        <w:t xml:space="preserve"> </w:t>
      </w:r>
      <w:r w:rsidR="00E67BA7" w:rsidRPr="00CC5420">
        <w:rPr>
          <w:rFonts w:ascii="GHEA Grapalat" w:hAnsi="GHEA Grapalat" w:cs="Sylfaen"/>
          <w:b/>
          <w:sz w:val="20"/>
          <w:lang w:val="ru-RU"/>
        </w:rPr>
        <w:t>բաղադրիչների</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հաշվարկ</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բացվածք</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կամ</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այլ</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մանրամասներ</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չեն</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պահանջվում</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և</w:t>
      </w:r>
      <w:r w:rsidR="00E67BA7" w:rsidRPr="00CC5420">
        <w:rPr>
          <w:rFonts w:ascii="GHEA Grapalat" w:hAnsi="GHEA Grapalat" w:cs="Sylfaen"/>
          <w:b/>
          <w:sz w:val="20"/>
          <w:lang w:val="af-ZA"/>
        </w:rPr>
        <w:t xml:space="preserve"> </w:t>
      </w:r>
      <w:r w:rsidR="00E67BA7" w:rsidRPr="00CC5420">
        <w:rPr>
          <w:rFonts w:ascii="GHEA Grapalat" w:hAnsi="GHEA Grapalat" w:cs="Sylfaen"/>
          <w:b/>
          <w:sz w:val="20"/>
          <w:lang w:val="ru-RU"/>
        </w:rPr>
        <w:t>ներկայացվում</w:t>
      </w:r>
      <w:r w:rsidR="00DD2498" w:rsidRPr="00CC5420">
        <w:rPr>
          <w:rFonts w:ascii="GHEA Grapalat" w:hAnsi="GHEA Grapalat" w:cs="Sylfaen"/>
          <w:b/>
          <w:sz w:val="20"/>
          <w:lang w:val="af-ZA"/>
        </w:rPr>
        <w:t>:</w:t>
      </w:r>
      <w:r w:rsidR="00401BA5" w:rsidRPr="00CC5420">
        <w:rPr>
          <w:rFonts w:ascii="GHEA Grapalat" w:hAnsi="GHEA Grapalat" w:cs="Sylfaen"/>
          <w:b/>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39CBA0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00CC5420" w:rsidRPr="006C3DEC">
        <w:rPr>
          <w:rFonts w:ascii="GHEA Grapalat" w:hAnsi="GHEA Grapalat" w:cs="Sylfaen"/>
          <w:b/>
          <w:sz w:val="20"/>
          <w:szCs w:val="20"/>
          <w:lang w:val="es-ES"/>
        </w:rPr>
        <w:t>բնօրինակից պատճենահան</w:t>
      </w:r>
      <w:r w:rsidR="006C3DEC">
        <w:rPr>
          <w:rFonts w:ascii="GHEA Grapalat" w:hAnsi="GHEA Grapalat" w:cs="Sylfaen"/>
          <w:b/>
          <w:sz w:val="20"/>
          <w:szCs w:val="20"/>
          <w:lang w:val="es-ES"/>
        </w:rPr>
        <w:t>ված տարբերակը/ և 1 օրինակ պատճեն</w:t>
      </w:r>
      <w:r w:rsidR="00CC5420" w:rsidRPr="006C3DEC">
        <w:rPr>
          <w:rFonts w:ascii="GHEA Grapalat" w:hAnsi="GHEA Grapalat" w:cs="Sylfaen"/>
          <w:b/>
          <w:sz w:val="20"/>
          <w:szCs w:val="20"/>
          <w:lang w:val="es-ES"/>
        </w:rPr>
        <w:t>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660C991B" w:rsidR="00E74BF6" w:rsidRPr="00A71D81" w:rsidRDefault="00DA0240"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72CA1E6F"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300D98">
        <w:rPr>
          <w:rFonts w:ascii="GHEA Grapalat" w:hAnsi="GHEA Grapalat"/>
          <w:b/>
          <w:lang w:val="es-ES"/>
        </w:rPr>
        <w:t>ԴԲՊԱԱԿ-ԳՀԱՊՁԲ-22/3-Վ</w:t>
      </w:r>
      <w:r w:rsidR="009112B0">
        <w:rPr>
          <w:rFonts w:ascii="GHEA Grapalat" w:hAnsi="GHEA Grapalat"/>
          <w:b/>
          <w:lang w:val="es-ES"/>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B54716A" w:rsidR="00B2572B" w:rsidRPr="00A71D81" w:rsidRDefault="009112B0"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D8C394E" w:rsidR="00B2572B" w:rsidRPr="00A71D81" w:rsidRDefault="009112B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ընթացակարգի</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58657B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300D98">
        <w:rPr>
          <w:rFonts w:ascii="GHEA Grapalat" w:hAnsi="GHEA Grapalat"/>
          <w:sz w:val="20"/>
          <w:szCs w:val="20"/>
          <w:lang w:val="es-ES"/>
        </w:rPr>
        <w:t>ԴԲՊԱԱԿ-ԳՀԱՊՁԲ-22/3-Վ</w:t>
      </w:r>
      <w:r w:rsidR="009112B0">
        <w:rPr>
          <w:rFonts w:ascii="GHEA Grapalat" w:hAnsi="GHEA Grapalat"/>
          <w:sz w:val="20"/>
          <w:szCs w:val="20"/>
          <w:lang w:val="es-ES"/>
        </w:rPr>
        <w:t xml:space="preserve"> </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79C3DAB4" w:rsidR="00B2572B" w:rsidRPr="00A71D81" w:rsidRDefault="009112B0"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ընթացակարգի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77777777"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4B392993" w:rsidR="004B7C30" w:rsidRPr="00A71D81" w:rsidRDefault="006C3873" w:rsidP="00975F7E">
      <w:pPr>
        <w:ind w:firstLine="708"/>
        <w:jc w:val="both"/>
        <w:rPr>
          <w:rFonts w:ascii="GHEA Grapalat" w:hAnsi="GHEA Grapalat" w:cs="Sylfaen"/>
          <w:sz w:val="20"/>
          <w:lang w:val="hy-AM"/>
        </w:rPr>
      </w:pPr>
      <w:r w:rsidRPr="006C3DEC">
        <w:rPr>
          <w:rFonts w:ascii="GHEA Grapalat" w:hAnsi="GHEA Grapalat" w:cs="Arial"/>
          <w:b/>
          <w:sz w:val="20"/>
          <w:szCs w:val="20"/>
          <w:lang w:val="es-ES"/>
        </w:rPr>
        <w:t>1) բավարարում է «</w:t>
      </w:r>
      <w:r w:rsidR="00300D98">
        <w:rPr>
          <w:rFonts w:ascii="GHEA Grapalat" w:hAnsi="GHEA Grapalat" w:cs="Arial"/>
          <w:b/>
          <w:sz w:val="20"/>
          <w:szCs w:val="20"/>
          <w:lang w:val="es-ES"/>
        </w:rPr>
        <w:t>ԴԲՊԱԱԿ-ԳՀԱՊՁԲ-22/3-Վ</w:t>
      </w:r>
      <w:r w:rsidR="009112B0" w:rsidRPr="006C3DEC">
        <w:rPr>
          <w:rFonts w:ascii="GHEA Grapalat" w:hAnsi="GHEA Grapalat" w:cs="Arial"/>
          <w:b/>
          <w:sz w:val="20"/>
          <w:szCs w:val="20"/>
          <w:lang w:val="es-ES"/>
        </w:rPr>
        <w:t xml:space="preserve"> </w:t>
      </w:r>
      <w:r w:rsidRPr="006C3DEC">
        <w:rPr>
          <w:rFonts w:ascii="GHEA Grapalat" w:hAnsi="GHEA Grapalat" w:cs="Arial"/>
          <w:b/>
          <w:sz w:val="20"/>
          <w:szCs w:val="20"/>
          <w:lang w:val="es-ES"/>
        </w:rPr>
        <w:t xml:space="preserve">»*  ծածկագրով  </w:t>
      </w:r>
      <w:r w:rsidR="009112B0" w:rsidRPr="006C3DEC">
        <w:rPr>
          <w:rFonts w:ascii="GHEA Grapalat" w:hAnsi="GHEA Grapalat" w:cs="Arial"/>
          <w:b/>
          <w:sz w:val="20"/>
          <w:szCs w:val="20"/>
          <w:lang w:val="es-ES"/>
        </w:rPr>
        <w:t>Գնանշման հարցման ընթացակարգի</w:t>
      </w:r>
      <w:r w:rsidRPr="006C3DEC">
        <w:rPr>
          <w:rFonts w:ascii="GHEA Grapalat" w:hAnsi="GHEA Grapalat" w:cs="Arial"/>
          <w:b/>
          <w:sz w:val="20"/>
          <w:szCs w:val="20"/>
          <w:lang w:val="es-ES"/>
        </w:rPr>
        <w:t xml:space="preserve"> հրավերով սահմանված մասնակցության իրավունքի պահանջներին </w:t>
      </w:r>
      <w:r w:rsidR="00EB07BB" w:rsidRPr="006C3DEC">
        <w:rPr>
          <w:rFonts w:ascii="GHEA Grapalat" w:hAnsi="GHEA Grapalat" w:cs="Arial"/>
          <w:b/>
          <w:sz w:val="20"/>
          <w:szCs w:val="20"/>
          <w:lang w:val="hy-AM"/>
        </w:rPr>
        <w:t xml:space="preserve"> և </w:t>
      </w:r>
      <w:r w:rsidR="00361308" w:rsidRPr="006C3DEC">
        <w:rPr>
          <w:rFonts w:ascii="GHEA Grapalat" w:hAnsi="GHEA Grapalat" w:cs="Sylfaen"/>
          <w:b/>
          <w:sz w:val="20"/>
          <w:lang w:val="hy-AM"/>
        </w:rPr>
        <w:t>պարտավորվում</w:t>
      </w:r>
      <w:r w:rsidR="00EB07BB" w:rsidRPr="006C3DEC">
        <w:rPr>
          <w:rFonts w:ascii="GHEA Grapalat" w:hAnsi="GHEA Grapalat" w:cs="Sylfaen"/>
          <w:b/>
          <w:sz w:val="20"/>
          <w:lang w:val="hy-AM"/>
        </w:rPr>
        <w:t xml:space="preserve"> ընտրված մասնակից ճանաչվելու դեպքում, հրավերով սահմանված կարգով և ժամկետում, ներկայաց</w:t>
      </w:r>
      <w:r w:rsidR="00361308" w:rsidRPr="006C3DEC">
        <w:rPr>
          <w:rFonts w:ascii="GHEA Grapalat" w:hAnsi="GHEA Grapalat" w:cs="Sylfaen"/>
          <w:b/>
          <w:sz w:val="20"/>
          <w:lang w:val="hy-AM"/>
        </w:rPr>
        <w:t>նել</w:t>
      </w:r>
      <w:r w:rsidR="00EB07BB" w:rsidRPr="006C3DEC">
        <w:rPr>
          <w:rFonts w:ascii="GHEA Grapalat" w:hAnsi="GHEA Grapalat" w:cs="Sylfaen"/>
          <w:b/>
          <w:sz w:val="20"/>
          <w:lang w:val="hy-AM"/>
        </w:rPr>
        <w:t xml:space="preserve"> որակավորման ապահովում</w:t>
      </w:r>
      <w:r w:rsidR="00734132" w:rsidRPr="00A71D81">
        <w:rPr>
          <w:rStyle w:val="af6"/>
          <w:rFonts w:ascii="GHEA Grapalat" w:hAnsi="GHEA Grapalat" w:cs="Sylfaen"/>
          <w:sz w:val="20"/>
          <w:lang w:val="hy-AM"/>
        </w:rPr>
        <w:footnoteReference w:id="11"/>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7CD57B22"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lastRenderedPageBreak/>
        <w:t>2</w:t>
      </w:r>
      <w:r w:rsidR="006C3873" w:rsidRPr="00A71D81">
        <w:rPr>
          <w:rFonts w:ascii="GHEA Grapalat" w:hAnsi="GHEA Grapalat" w:cs="Arial"/>
          <w:sz w:val="20"/>
          <w:szCs w:val="20"/>
          <w:lang w:val="es-ES"/>
        </w:rPr>
        <w:t xml:space="preserve">) </w:t>
      </w:r>
      <w:r w:rsidR="006C3873" w:rsidRPr="00A71D81">
        <w:rPr>
          <w:rFonts w:ascii="GHEA Grapalat" w:hAnsi="GHEA Grapalat"/>
          <w:lang w:val="es-ES"/>
        </w:rPr>
        <w:t>«</w:t>
      </w:r>
      <w:r w:rsidR="00300D98">
        <w:rPr>
          <w:rFonts w:ascii="GHEA Grapalat" w:hAnsi="GHEA Grapalat" w:cs="Sylfaen"/>
          <w:sz w:val="22"/>
          <w:szCs w:val="22"/>
          <w:lang w:val="hy-AM"/>
        </w:rPr>
        <w:t>ԴԲՊԱԱԿ-ԳՀԱՊՁԲ-22/3-Վ</w:t>
      </w:r>
      <w:r w:rsidR="009112B0">
        <w:rPr>
          <w:rFonts w:ascii="GHEA Grapalat" w:hAnsi="GHEA Grapalat" w:cs="Sylfaen"/>
          <w:sz w:val="22"/>
          <w:szCs w:val="22"/>
          <w:lang w:val="hy-AM"/>
        </w:rPr>
        <w:t xml:space="preserve"> </w:t>
      </w:r>
      <w:r w:rsidR="006C3873" w:rsidRPr="00A71D81">
        <w:rPr>
          <w:rFonts w:ascii="GHEA Grapalat" w:hAnsi="GHEA Grapalat"/>
          <w:lang w:val="es-ES"/>
        </w:rPr>
        <w:t>»</w:t>
      </w:r>
      <w:r w:rsidR="006C3873" w:rsidRPr="00A71D81">
        <w:rPr>
          <w:rFonts w:ascii="GHEA Grapalat" w:hAnsi="GHEA Grapalat" w:cs="Sylfaen"/>
          <w:sz w:val="22"/>
          <w:szCs w:val="22"/>
          <w:lang w:val="hy-AM"/>
        </w:rPr>
        <w:t xml:space="preserve">*  </w:t>
      </w:r>
      <w:r w:rsidR="006C3873" w:rsidRPr="00A71D81">
        <w:rPr>
          <w:rFonts w:ascii="GHEA Grapalat" w:hAnsi="GHEA Grapalat" w:cs="Arial"/>
          <w:sz w:val="20"/>
          <w:szCs w:val="20"/>
          <w:lang w:val="es-ES"/>
        </w:rPr>
        <w:t xml:space="preserve">ծածկագրով </w:t>
      </w:r>
      <w:r w:rsidR="009112B0">
        <w:rPr>
          <w:rFonts w:ascii="GHEA Grapalat" w:hAnsi="GHEA Grapalat" w:cs="Arial"/>
          <w:sz w:val="20"/>
          <w:szCs w:val="20"/>
          <w:lang w:val="es-ES"/>
        </w:rPr>
        <w:t>Գնանշման հարցման ընթացակարգի</w:t>
      </w:r>
      <w:r w:rsidR="006C3873" w:rsidRPr="00A71D81">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12"/>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4B98726B" w14:textId="77777777" w:rsidR="00B2572B" w:rsidRPr="00A71D81" w:rsidRDefault="00B2572B" w:rsidP="00EF3662">
      <w:pPr>
        <w:pStyle w:val="31"/>
        <w:spacing w:line="240" w:lineRule="auto"/>
        <w:jc w:val="right"/>
        <w:rPr>
          <w:rFonts w:ascii="GHEA Grapalat" w:hAnsi="GHEA Grapalat"/>
          <w:b/>
          <w:lang w:val="hy-AM"/>
        </w:rPr>
      </w:pPr>
    </w:p>
    <w:p w14:paraId="326A5FE5" w14:textId="77777777" w:rsidR="00B2572B" w:rsidRPr="00A71D81" w:rsidRDefault="00B2572B" w:rsidP="00EF3662">
      <w:pPr>
        <w:pStyle w:val="31"/>
        <w:spacing w:line="240" w:lineRule="auto"/>
        <w:jc w:val="right"/>
        <w:rPr>
          <w:rFonts w:ascii="GHEA Grapalat" w:hAnsi="GHEA Grapalat"/>
          <w:b/>
          <w:lang w:val="hy-AM"/>
        </w:rPr>
      </w:pPr>
    </w:p>
    <w:p w14:paraId="35ED92AF" w14:textId="77777777" w:rsidR="00CE3A99" w:rsidRPr="00A71D81" w:rsidRDefault="00CE3A99" w:rsidP="00CE3A99">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50D6033"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00D98">
        <w:rPr>
          <w:rFonts w:ascii="GHEA Grapalat" w:hAnsi="GHEA Grapalat"/>
          <w:b/>
          <w:lang w:val="hy-AM"/>
        </w:rPr>
        <w:t>ԴԲՊԱԱԿ-ԳՀԱՊՁԲ-22/3-Վ</w:t>
      </w:r>
      <w:r w:rsidR="009112B0">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6D831428" w:rsidR="000B1088" w:rsidRPr="00A71D81" w:rsidRDefault="009112B0"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C5781C0" w:rsidR="000B1088" w:rsidRPr="00A71D81" w:rsidRDefault="006C3DEC" w:rsidP="006C3DEC">
      <w:pPr>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A71D81">
        <w:rPr>
          <w:rFonts w:ascii="GHEA Grapalat" w:hAnsi="GHEA Grapalat" w:cs="Arial"/>
          <w:sz w:val="20"/>
          <w:szCs w:val="20"/>
          <w:u w:val="single"/>
          <w:lang w:val="es-ES"/>
        </w:rPr>
        <w:tab/>
      </w:r>
      <w:r w:rsidR="000B1088"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w:t>
      </w:r>
      <w:r w:rsidR="00300D98">
        <w:rPr>
          <w:rFonts w:ascii="GHEA Grapalat" w:hAnsi="GHEA Grapalat" w:cs="Arial"/>
          <w:sz w:val="20"/>
          <w:szCs w:val="20"/>
          <w:lang w:val="es-ES"/>
        </w:rPr>
        <w:t>ԴԲՊԱԱԿ-ԳՀԱՊՁԲ-22/3-Վ</w:t>
      </w:r>
      <w:r w:rsidR="009112B0">
        <w:rPr>
          <w:rFonts w:ascii="GHEA Grapalat" w:hAnsi="GHEA Grapalat" w:cs="Arial"/>
          <w:sz w:val="20"/>
          <w:szCs w:val="20"/>
          <w:lang w:val="es-ES"/>
        </w:rPr>
        <w:t xml:space="preserve"> </w:t>
      </w:r>
      <w:r w:rsidR="000B1088"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000B1088"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F7DA31C"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9112B0">
        <w:rPr>
          <w:rFonts w:ascii="GHEA Grapalat" w:hAnsi="GHEA Grapalat" w:cs="Arial"/>
          <w:sz w:val="20"/>
          <w:szCs w:val="20"/>
          <w:lang w:val="es-ES"/>
        </w:rPr>
        <w:t>Գնանշման հարցման ընթացակարգի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4DE0FC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00D98">
        <w:rPr>
          <w:rFonts w:ascii="GHEA Grapalat" w:hAnsi="GHEA Grapalat"/>
          <w:b/>
          <w:lang w:val="hy-AM"/>
        </w:rPr>
        <w:t>ԴԲՊԱԱԿ-ԳՀԱՊՁԲ-22/3-Վ</w:t>
      </w:r>
      <w:r w:rsidR="009112B0">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62C89BF7" w:rsidR="00BF1194" w:rsidRPr="00A71D81" w:rsidRDefault="009112B0"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173D358A"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009C0">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6760CF3E"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009C0">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5507C645"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1DE4DD61"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52C9A3E6"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FAEF1A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F82308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1AD2EF79"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00B009C0">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263002C8"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00B009C0">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3A82554F"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B009C0">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2FC55E86"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00B009C0">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3215F785"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00B009C0">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22B93B95"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B009C0">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1D81">
        <w:rPr>
          <w:rFonts w:ascii="GHEA Grapalat" w:eastAsia="GHEA Grapalat" w:hAnsi="GHEA Grapalat"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35BD2943"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B009C0">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46EFE7E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A71D81">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B009C0">
        <w:rPr>
          <w:rFonts w:ascii="Cambria Math" w:eastAsia="GHEA Grapalat" w:hAnsi="Cambria Math" w:cs="GHEA Grapalat"/>
        </w:rPr>
        <w:t>.</w:t>
      </w:r>
    </w:p>
    <w:p w14:paraId="46F056C1" w14:textId="54D0B5D4"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009C0">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556F828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00B009C0">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5225AAD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23FF0E26"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B009C0">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B009C0">
        <w:rPr>
          <w:rFonts w:ascii="Cambria Math" w:eastAsia="GHEA Grapalat" w:hAnsi="Cambria Math" w:cs="GHEA Grapalat"/>
        </w:rPr>
        <w:t>.</w:t>
      </w:r>
    </w:p>
    <w:p w14:paraId="08E5D17E" w14:textId="32449DD3"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549AEA9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EFFEA1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2A3A93A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054BA62B"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00B009C0">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26A6DE8A"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00B009C0">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0AA55B6"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00D98">
        <w:rPr>
          <w:rFonts w:ascii="GHEA Grapalat" w:hAnsi="GHEA Grapalat"/>
          <w:b/>
          <w:lang w:val="hy-AM"/>
        </w:rPr>
        <w:t>ԴԲՊԱԱԿ-ԳՀԱՊՁԲ-22/3-Վ</w:t>
      </w:r>
      <w:r w:rsidR="009112B0">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6B31886" w:rsidR="00B2572B" w:rsidRPr="00A71D81" w:rsidRDefault="009112B0"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09CF481"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300D98">
        <w:rPr>
          <w:rFonts w:ascii="GHEA Grapalat" w:hAnsi="GHEA Grapalat" w:cs="Arial"/>
          <w:sz w:val="20"/>
          <w:szCs w:val="20"/>
          <w:lang w:val="es-ES"/>
        </w:rPr>
        <w:t>ԴԲՊԱԱԿ-ԳՀԱՊՁԲ-22/3-Վ</w:t>
      </w:r>
      <w:r w:rsidR="009112B0">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9112B0">
        <w:rPr>
          <w:rFonts w:ascii="GHEA Grapalat" w:hAnsi="GHEA Grapalat" w:cs="Arial"/>
          <w:sz w:val="20"/>
          <w:szCs w:val="20"/>
          <w:lang w:val="es-ES"/>
        </w:rPr>
        <w:t>Գնանշման հարցման ընթացակարգի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9142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9142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9142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9142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3"/>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E34FAC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F9F938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300D98">
        <w:rPr>
          <w:rFonts w:ascii="GHEA Grapalat" w:hAnsi="GHEA Grapalat"/>
          <w:b/>
          <w:lang w:val="hy-AM"/>
        </w:rPr>
        <w:t>ԴԲՊԱԱԿ-ԳՀԱՊՁԲ-22/3-Վ</w:t>
      </w:r>
      <w:r w:rsidR="009112B0">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6381E14E" w:rsidR="007862B1" w:rsidRPr="00A71D81" w:rsidRDefault="009112B0"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3DE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B86DA43" w:rsidR="006C3DEC" w:rsidRPr="00A71D81" w:rsidRDefault="006C3DEC" w:rsidP="006C3DEC">
            <w:pPr>
              <w:rPr>
                <w:rFonts w:ascii="GHEA Grapalat" w:hAnsi="GHEA Grapalat" w:cs="Arial"/>
                <w:sz w:val="20"/>
                <w:szCs w:val="20"/>
              </w:rPr>
            </w:pPr>
            <w:r>
              <w:rPr>
                <w:rFonts w:ascii="GHEA Grapalat" w:hAnsi="GHEA Grapalat" w:cs="Sylfaen"/>
                <w:sz w:val="20"/>
                <w:szCs w:val="20"/>
                <w:lang w:val="hy-AM"/>
              </w:rPr>
              <w:t xml:space="preserve"> 9. Շահառուի  անվանումը, կամ անուն ազգանուն ` ՀՀ ԱՆ Դեղերի և բժշկական պարագաների ապահովման ազգային կենտրոն ՊՈԱԿ</w:t>
            </w:r>
          </w:p>
        </w:tc>
      </w:tr>
      <w:tr w:rsidR="006C3DE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E68227D" w:rsidR="006C3DEC" w:rsidRPr="00A71D81" w:rsidRDefault="006C3DEC" w:rsidP="006C3DE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C3DE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D888C9F" w:rsidR="006C3DEC" w:rsidRPr="00A71D81" w:rsidRDefault="006C3DEC" w:rsidP="006C3DEC">
            <w:pPr>
              <w:rPr>
                <w:rFonts w:ascii="GHEA Grapalat" w:hAnsi="GHEA Grapalat" w:cs="Arial"/>
                <w:sz w:val="20"/>
                <w:szCs w:val="20"/>
              </w:rPr>
            </w:pPr>
            <w:r>
              <w:rPr>
                <w:rFonts w:ascii="GHEA Grapalat" w:hAnsi="GHEA Grapalat" w:cs="Sylfaen"/>
                <w:sz w:val="20"/>
                <w:szCs w:val="20"/>
                <w:lang w:val="hy-AM"/>
              </w:rPr>
              <w:t xml:space="preserve"> 11. Շահառուի ՀՎՀՀ` 02508003</w:t>
            </w:r>
          </w:p>
        </w:tc>
      </w:tr>
      <w:tr w:rsidR="006C3DE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CD36952" w:rsidR="006C3DEC" w:rsidRPr="00A71D81" w:rsidRDefault="006C3DEC" w:rsidP="006C3DEC">
            <w:pPr>
              <w:rPr>
                <w:rFonts w:ascii="GHEA Grapalat" w:hAnsi="GHEA Grapalat" w:cs="Arial"/>
                <w:sz w:val="20"/>
                <w:szCs w:val="20"/>
              </w:rPr>
            </w:pPr>
            <w:r>
              <w:rPr>
                <w:rFonts w:ascii="GHEA Grapalat" w:hAnsi="GHEA Grapalat" w:cs="Sylfaen"/>
                <w:sz w:val="20"/>
                <w:szCs w:val="20"/>
              </w:rPr>
              <w:t>12.Շահառուին  սպասարկող Ֆինանսական կազմակերպություն (բանկ)` ՀՀ ՖՆ Գործառնական վարչություն</w:t>
            </w:r>
          </w:p>
        </w:tc>
      </w:tr>
      <w:tr w:rsidR="006C3DE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13C5DB7" w:rsidR="006C3DEC" w:rsidRPr="00A71D81" w:rsidRDefault="006C3DEC" w:rsidP="006C3DEC">
            <w:pPr>
              <w:rPr>
                <w:rFonts w:ascii="GHEA Grapalat" w:hAnsi="GHEA Grapalat" w:cs="Arial"/>
                <w:sz w:val="20"/>
                <w:szCs w:val="20"/>
              </w:rPr>
            </w:pPr>
            <w:r>
              <w:rPr>
                <w:rFonts w:ascii="GHEA Grapalat" w:hAnsi="GHEA Grapalat" w:cs="Sylfaen"/>
                <w:sz w:val="20"/>
                <w:szCs w:val="20"/>
              </w:rPr>
              <w:t>13.Շահառուի հաշվի համարը (հշ.N) 900018002593</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9142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9142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9142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9142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9142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70652BFD" w14:textId="39FA6A08" w:rsidR="00091EBC" w:rsidRPr="00A71D81" w:rsidRDefault="006C3DEC" w:rsidP="006C3DEC">
      <w:pPr>
        <w:pStyle w:val="31"/>
        <w:spacing w:line="240" w:lineRule="auto"/>
        <w:ind w:firstLine="0"/>
        <w:rPr>
          <w:rFonts w:ascii="GHEA Grapalat" w:hAnsi="GHEA Grapalat" w:cs="Arial"/>
          <w:b/>
          <w:lang w:val="hy-AM"/>
        </w:rPr>
      </w:pPr>
      <w:r w:rsidRPr="00A71D81">
        <w:rPr>
          <w:rFonts w:ascii="GHEA Grapalat" w:hAnsi="GHEA Grapalat" w:cs="Arial"/>
          <w:b/>
          <w:lang w:val="hy-AM"/>
        </w:rPr>
        <w:t xml:space="preserve"> </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F488F26"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300D98">
        <w:rPr>
          <w:rFonts w:ascii="GHEA Grapalat" w:hAnsi="GHEA Grapalat" w:cs="Sylfaen"/>
          <w:b/>
          <w:lang w:val="hy-AM"/>
        </w:rPr>
        <w:t>ԴԲՊԱԱԿ-ԳՀԱՊՁԲ-22/3-Վ</w:t>
      </w:r>
      <w:r w:rsidR="009112B0">
        <w:rPr>
          <w:rFonts w:ascii="GHEA Grapalat" w:hAnsi="GHEA Grapalat" w:cs="Sylfaen"/>
          <w:b/>
          <w:lang w:val="hy-AM"/>
        </w:rPr>
        <w:t xml:space="preserve"> </w:t>
      </w:r>
      <w:r w:rsidRPr="00A71D81">
        <w:rPr>
          <w:rFonts w:ascii="GHEA Grapalat" w:hAnsi="GHEA Grapalat" w:cs="Sylfaen"/>
          <w:b/>
          <w:lang w:val="hy-AM"/>
        </w:rPr>
        <w:t>»*  ծածկագրով</w:t>
      </w:r>
    </w:p>
    <w:p w14:paraId="5BE6F7DC" w14:textId="21E996F7" w:rsidR="00631658" w:rsidRPr="00A71D81" w:rsidRDefault="009112B0"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14:paraId="7C108E69" w14:textId="77777777"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C3DEC"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D55C364" w:rsidR="006C3DEC" w:rsidRPr="00A71D81" w:rsidRDefault="006C3DEC" w:rsidP="006C3DEC">
            <w:pPr>
              <w:rPr>
                <w:rFonts w:ascii="GHEA Grapalat" w:hAnsi="GHEA Grapalat" w:cs="Arial"/>
                <w:sz w:val="20"/>
                <w:szCs w:val="20"/>
              </w:rPr>
            </w:pPr>
            <w:r>
              <w:rPr>
                <w:rFonts w:ascii="GHEA Grapalat" w:hAnsi="GHEA Grapalat" w:cs="Sylfaen"/>
                <w:sz w:val="20"/>
                <w:szCs w:val="20"/>
                <w:lang w:val="hy-AM"/>
              </w:rPr>
              <w:t xml:space="preserve"> 9. Շահառուի  անվանումը, կամ անուն ազգանուն ` ՀՀ ԱՆ Դեղերի և բժշկական պարագաների ապահովման ազգային կենտրոն ՊՈԱԿ</w:t>
            </w:r>
          </w:p>
        </w:tc>
      </w:tr>
      <w:tr w:rsidR="006C3DEC"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9E57773" w:rsidR="006C3DEC" w:rsidRPr="00A71D81" w:rsidRDefault="006C3DEC" w:rsidP="006C3DE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C3DEC"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65A6ADC" w:rsidR="006C3DEC" w:rsidRPr="00A71D81" w:rsidRDefault="006C3DEC" w:rsidP="006C3DEC">
            <w:pPr>
              <w:rPr>
                <w:rFonts w:ascii="GHEA Grapalat" w:hAnsi="GHEA Grapalat" w:cs="Arial"/>
                <w:sz w:val="20"/>
                <w:szCs w:val="20"/>
              </w:rPr>
            </w:pPr>
            <w:r>
              <w:rPr>
                <w:rFonts w:ascii="GHEA Grapalat" w:hAnsi="GHEA Grapalat" w:cs="Sylfaen"/>
                <w:sz w:val="20"/>
                <w:szCs w:val="20"/>
                <w:lang w:val="hy-AM"/>
              </w:rPr>
              <w:t xml:space="preserve"> 11. Շահառուի ՀՎՀՀ` 02508003</w:t>
            </w:r>
          </w:p>
        </w:tc>
      </w:tr>
      <w:tr w:rsidR="006C3DEC"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A8FF776" w:rsidR="006C3DEC" w:rsidRPr="00A71D81" w:rsidRDefault="006C3DEC" w:rsidP="006C3DEC">
            <w:pPr>
              <w:rPr>
                <w:rFonts w:ascii="GHEA Grapalat" w:hAnsi="GHEA Grapalat" w:cs="Arial"/>
                <w:sz w:val="20"/>
                <w:szCs w:val="20"/>
              </w:rPr>
            </w:pPr>
            <w:r>
              <w:rPr>
                <w:rFonts w:ascii="GHEA Grapalat" w:hAnsi="GHEA Grapalat" w:cs="Sylfaen"/>
                <w:sz w:val="20"/>
                <w:szCs w:val="20"/>
              </w:rPr>
              <w:t>12.Շահառուին  սպասարկող Ֆինանսական կազմակերպություն (բանկ)` ՀՀ ՖՆ Գործառնական վարչություն</w:t>
            </w:r>
          </w:p>
        </w:tc>
      </w:tr>
      <w:tr w:rsidR="006C3DEC"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A6BCD15" w:rsidR="006C3DEC" w:rsidRPr="00A71D81" w:rsidRDefault="006C3DEC" w:rsidP="006C3DEC">
            <w:pPr>
              <w:rPr>
                <w:rFonts w:ascii="GHEA Grapalat" w:hAnsi="GHEA Grapalat" w:cs="Arial"/>
                <w:sz w:val="20"/>
                <w:szCs w:val="20"/>
              </w:rPr>
            </w:pPr>
            <w:r>
              <w:rPr>
                <w:rFonts w:ascii="GHEA Grapalat" w:hAnsi="GHEA Grapalat" w:cs="Sylfaen"/>
                <w:sz w:val="20"/>
                <w:szCs w:val="20"/>
              </w:rPr>
              <w:t>13.Շահառուի հաշվի համարը (հշ.N) 900018002593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9142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9142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9142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9142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9142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FEAA15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300D98">
        <w:rPr>
          <w:rFonts w:ascii="GHEA Grapalat" w:hAnsi="GHEA Grapalat" w:cs="Sylfaen"/>
          <w:b/>
          <w:lang w:val="hy-AM"/>
        </w:rPr>
        <w:t>ԴԲՊԱԱԿ-ԳՀԱՊՁԲ-22/3-Վ</w:t>
      </w:r>
      <w:r w:rsidR="009112B0">
        <w:rPr>
          <w:rFonts w:ascii="GHEA Grapalat" w:hAnsi="GHEA Grapalat" w:cs="Sylfaen"/>
          <w:b/>
          <w:lang w:val="hy-AM"/>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0442C71" w:rsidR="00071D1C" w:rsidRPr="00A71D81" w:rsidRDefault="009112B0"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A6926F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6C3DEC" w:rsidRPr="006C3DEC">
        <w:rPr>
          <w:rFonts w:ascii="GHEA Grapalat" w:hAnsi="GHEA Grapalat"/>
          <w:sz w:val="20"/>
          <w:u w:val="single"/>
          <w:lang w:val="hy-AM"/>
        </w:rPr>
        <w:t>3</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4E504C4" w:rsidR="00A45D0A" w:rsidRPr="006C3DEC" w:rsidRDefault="00071D1C" w:rsidP="006C3DEC">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0F4947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6C3DEC" w:rsidRPr="006C3DEC">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4"/>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46882E1"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C3DEC" w:rsidRPr="006C3DEC">
        <w:rPr>
          <w:rFonts w:ascii="GHEA Grapalat" w:hAnsi="GHEA Grapalat"/>
          <w:sz w:val="20"/>
          <w:lang w:val="hy-AM"/>
        </w:rPr>
        <w:t xml:space="preserve">30 </w:t>
      </w:r>
      <w:r w:rsidRPr="00A71D81">
        <w:rPr>
          <w:rFonts w:ascii="GHEA Grapalat" w:hAnsi="GHEA Grapalat"/>
          <w:sz w:val="20"/>
          <w:lang w:val="hy-AM"/>
        </w:rPr>
        <w:t xml:space="preserve">ը: </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BD3358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6C3DEC" w:rsidRPr="006C3DEC">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0B972A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6C3DEC" w:rsidRPr="006C3DEC">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5"/>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6"/>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w:t>
      </w:r>
      <w:r w:rsidRPr="00A71D81">
        <w:rPr>
          <w:rFonts w:ascii="GHEA Grapalat" w:hAnsi="GHEA Grapalat" w:cs="Sylfaen"/>
          <w:sz w:val="20"/>
          <w:lang w:val="hy-AM"/>
        </w:rPr>
        <w:lastRenderedPageBreak/>
        <w:t xml:space="preserve">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7"/>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8"/>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A3B68">
          <w:pgSz w:w="11906" w:h="16838" w:code="9"/>
          <w:pgMar w:top="426"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23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260"/>
        <w:gridCol w:w="1260"/>
        <w:gridCol w:w="1150"/>
        <w:gridCol w:w="4385"/>
        <w:gridCol w:w="904"/>
        <w:gridCol w:w="865"/>
        <w:gridCol w:w="783"/>
        <w:gridCol w:w="1051"/>
        <w:gridCol w:w="1057"/>
        <w:gridCol w:w="1143"/>
        <w:gridCol w:w="1568"/>
      </w:tblGrid>
      <w:tr w:rsidR="00E80B7A" w:rsidRPr="00A71D81" w14:paraId="3C80F7D2" w14:textId="77777777" w:rsidTr="00E80B7A">
        <w:tc>
          <w:tcPr>
            <w:tcW w:w="16236" w:type="dxa"/>
            <w:gridSpan w:val="12"/>
          </w:tcPr>
          <w:p w14:paraId="6BE49DA7" w14:textId="77777777" w:rsidR="00E80B7A" w:rsidRPr="00A71D81" w:rsidRDefault="00E80B7A" w:rsidP="00B009C0">
            <w:pPr>
              <w:jc w:val="center"/>
              <w:rPr>
                <w:rFonts w:ascii="GHEA Grapalat" w:hAnsi="GHEA Grapalat"/>
                <w:sz w:val="18"/>
              </w:rPr>
            </w:pPr>
            <w:r w:rsidRPr="00A71D81">
              <w:rPr>
                <w:rFonts w:ascii="GHEA Grapalat" w:hAnsi="GHEA Grapalat"/>
                <w:sz w:val="18"/>
              </w:rPr>
              <w:t>Ապրանքի</w:t>
            </w:r>
          </w:p>
        </w:tc>
      </w:tr>
      <w:tr w:rsidR="00E80B7A" w:rsidRPr="00A71D81" w14:paraId="495979A8" w14:textId="77777777" w:rsidTr="00E80B7A">
        <w:trPr>
          <w:trHeight w:val="219"/>
        </w:trPr>
        <w:tc>
          <w:tcPr>
            <w:tcW w:w="810" w:type="dxa"/>
            <w:vMerge w:val="restart"/>
            <w:vAlign w:val="center"/>
          </w:tcPr>
          <w:p w14:paraId="3AAFF959" w14:textId="77777777" w:rsidR="00E80B7A" w:rsidRPr="00A71D81" w:rsidRDefault="00E80B7A" w:rsidP="00B009C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60" w:type="dxa"/>
            <w:vMerge w:val="restart"/>
            <w:vAlign w:val="center"/>
          </w:tcPr>
          <w:p w14:paraId="0BFD9ECE" w14:textId="77777777" w:rsidR="00E80B7A" w:rsidRPr="00A71D81" w:rsidRDefault="00E80B7A" w:rsidP="00B009C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60" w:type="dxa"/>
            <w:vMerge w:val="restart"/>
            <w:vAlign w:val="center"/>
          </w:tcPr>
          <w:p w14:paraId="1BC205A7" w14:textId="77777777" w:rsidR="00E80B7A" w:rsidRPr="00A71D81" w:rsidRDefault="00E80B7A" w:rsidP="00B009C0">
            <w:pPr>
              <w:jc w:val="center"/>
              <w:rPr>
                <w:rFonts w:ascii="GHEA Grapalat" w:hAnsi="GHEA Grapalat"/>
                <w:sz w:val="18"/>
              </w:rPr>
            </w:pPr>
            <w:r w:rsidRPr="00A71D81">
              <w:rPr>
                <w:rFonts w:ascii="GHEA Grapalat" w:hAnsi="GHEA Grapalat"/>
                <w:sz w:val="18"/>
              </w:rPr>
              <w:t xml:space="preserve">անվանումը </w:t>
            </w:r>
          </w:p>
        </w:tc>
        <w:tc>
          <w:tcPr>
            <w:tcW w:w="1150" w:type="dxa"/>
            <w:vMerge w:val="restart"/>
            <w:vAlign w:val="center"/>
          </w:tcPr>
          <w:p w14:paraId="7D5F8FB6" w14:textId="77777777" w:rsidR="00E80B7A" w:rsidRPr="00A71D81" w:rsidRDefault="00E80B7A" w:rsidP="00B009C0">
            <w:pPr>
              <w:jc w:val="center"/>
              <w:rPr>
                <w:rFonts w:ascii="GHEA Grapalat" w:hAnsi="GHEA Grapalat"/>
                <w:sz w:val="18"/>
              </w:rPr>
            </w:pPr>
            <w:r w:rsidRPr="00A71D81">
              <w:rPr>
                <w:rFonts w:ascii="GHEA Grapalat" w:hAnsi="GHEA Grapalat"/>
                <w:sz w:val="18"/>
              </w:rPr>
              <w:t>ապրանքային նշանը, մակիշը և արտադրողի անվանումը **</w:t>
            </w:r>
          </w:p>
        </w:tc>
        <w:tc>
          <w:tcPr>
            <w:tcW w:w="4385" w:type="dxa"/>
            <w:vMerge w:val="restart"/>
            <w:vAlign w:val="center"/>
          </w:tcPr>
          <w:p w14:paraId="56193439" w14:textId="77777777" w:rsidR="00E80B7A" w:rsidRPr="00A71D81" w:rsidRDefault="00E80B7A" w:rsidP="00B009C0">
            <w:pPr>
              <w:jc w:val="center"/>
              <w:rPr>
                <w:rFonts w:ascii="GHEA Grapalat" w:hAnsi="GHEA Grapalat"/>
                <w:sz w:val="18"/>
              </w:rPr>
            </w:pPr>
            <w:r w:rsidRPr="00A71D81">
              <w:rPr>
                <w:rFonts w:ascii="GHEA Grapalat" w:hAnsi="GHEA Grapalat"/>
                <w:sz w:val="18"/>
              </w:rPr>
              <w:t>տեխնիկական բնութագիրը</w:t>
            </w:r>
          </w:p>
        </w:tc>
        <w:tc>
          <w:tcPr>
            <w:tcW w:w="904" w:type="dxa"/>
            <w:vMerge w:val="restart"/>
            <w:vAlign w:val="center"/>
          </w:tcPr>
          <w:p w14:paraId="1FF55955" w14:textId="77777777" w:rsidR="00E80B7A" w:rsidRPr="00A71D81" w:rsidRDefault="00E80B7A" w:rsidP="00B009C0">
            <w:pPr>
              <w:jc w:val="center"/>
              <w:rPr>
                <w:rFonts w:ascii="GHEA Grapalat" w:hAnsi="GHEA Grapalat"/>
                <w:sz w:val="18"/>
              </w:rPr>
            </w:pPr>
            <w:r w:rsidRPr="00A71D81">
              <w:rPr>
                <w:rFonts w:ascii="GHEA Grapalat" w:hAnsi="GHEA Grapalat"/>
                <w:sz w:val="18"/>
              </w:rPr>
              <w:t>չափման միավորը</w:t>
            </w:r>
          </w:p>
        </w:tc>
        <w:tc>
          <w:tcPr>
            <w:tcW w:w="865" w:type="dxa"/>
            <w:vMerge w:val="restart"/>
            <w:vAlign w:val="center"/>
          </w:tcPr>
          <w:p w14:paraId="2270D790" w14:textId="77777777" w:rsidR="00E80B7A" w:rsidRPr="00A71D81" w:rsidRDefault="00E80B7A" w:rsidP="00B009C0">
            <w:pPr>
              <w:jc w:val="center"/>
              <w:rPr>
                <w:rFonts w:ascii="GHEA Grapalat" w:hAnsi="GHEA Grapalat"/>
                <w:sz w:val="18"/>
              </w:rPr>
            </w:pPr>
            <w:r w:rsidRPr="00A71D81">
              <w:rPr>
                <w:rFonts w:ascii="GHEA Grapalat" w:hAnsi="GHEA Grapalat"/>
                <w:sz w:val="18"/>
              </w:rPr>
              <w:t>միավոր գինը/ՀՀ դրամ</w:t>
            </w:r>
          </w:p>
        </w:tc>
        <w:tc>
          <w:tcPr>
            <w:tcW w:w="783" w:type="dxa"/>
            <w:vMerge w:val="restart"/>
            <w:vAlign w:val="center"/>
          </w:tcPr>
          <w:p w14:paraId="5E0A864E" w14:textId="77777777" w:rsidR="00E80B7A" w:rsidRPr="00A71D81" w:rsidRDefault="00E80B7A" w:rsidP="00B009C0">
            <w:pPr>
              <w:jc w:val="center"/>
              <w:rPr>
                <w:rFonts w:ascii="GHEA Grapalat" w:hAnsi="GHEA Grapalat"/>
                <w:sz w:val="18"/>
              </w:rPr>
            </w:pPr>
            <w:r w:rsidRPr="00A71D81">
              <w:rPr>
                <w:rFonts w:ascii="GHEA Grapalat" w:hAnsi="GHEA Grapalat"/>
                <w:sz w:val="18"/>
              </w:rPr>
              <w:t>ընդհանուր գինը/ՀՀ դրամ</w:t>
            </w:r>
          </w:p>
        </w:tc>
        <w:tc>
          <w:tcPr>
            <w:tcW w:w="1051" w:type="dxa"/>
            <w:vMerge w:val="restart"/>
            <w:vAlign w:val="center"/>
          </w:tcPr>
          <w:p w14:paraId="54CF33C1" w14:textId="77777777" w:rsidR="00E80B7A" w:rsidRPr="00A71D81" w:rsidRDefault="00E80B7A" w:rsidP="00B009C0">
            <w:pPr>
              <w:jc w:val="center"/>
              <w:rPr>
                <w:rFonts w:ascii="GHEA Grapalat" w:hAnsi="GHEA Grapalat"/>
                <w:sz w:val="18"/>
              </w:rPr>
            </w:pPr>
            <w:r w:rsidRPr="00A71D81">
              <w:rPr>
                <w:rFonts w:ascii="GHEA Grapalat" w:hAnsi="GHEA Grapalat"/>
                <w:sz w:val="18"/>
              </w:rPr>
              <w:t>ընդհանուր քանակը</w:t>
            </w:r>
          </w:p>
        </w:tc>
        <w:tc>
          <w:tcPr>
            <w:tcW w:w="3768" w:type="dxa"/>
            <w:gridSpan w:val="3"/>
            <w:vAlign w:val="center"/>
          </w:tcPr>
          <w:p w14:paraId="2C014FA7" w14:textId="77777777" w:rsidR="00E80B7A" w:rsidRPr="00A71D81" w:rsidRDefault="00E80B7A" w:rsidP="00B009C0">
            <w:pPr>
              <w:jc w:val="center"/>
              <w:rPr>
                <w:rFonts w:ascii="GHEA Grapalat" w:hAnsi="GHEA Grapalat"/>
                <w:sz w:val="18"/>
              </w:rPr>
            </w:pPr>
            <w:r w:rsidRPr="00A71D81">
              <w:rPr>
                <w:rFonts w:ascii="GHEA Grapalat" w:hAnsi="GHEA Grapalat"/>
                <w:sz w:val="18"/>
              </w:rPr>
              <w:t>մատակարարման</w:t>
            </w:r>
          </w:p>
        </w:tc>
      </w:tr>
      <w:tr w:rsidR="00E80B7A" w:rsidRPr="00A71D81" w14:paraId="388E02D3" w14:textId="77777777" w:rsidTr="00E80B7A">
        <w:trPr>
          <w:trHeight w:val="445"/>
        </w:trPr>
        <w:tc>
          <w:tcPr>
            <w:tcW w:w="810" w:type="dxa"/>
            <w:vMerge/>
            <w:vAlign w:val="center"/>
          </w:tcPr>
          <w:p w14:paraId="089D0085" w14:textId="77777777" w:rsidR="00E80B7A" w:rsidRPr="00A71D81" w:rsidRDefault="00E80B7A" w:rsidP="00B009C0">
            <w:pPr>
              <w:jc w:val="center"/>
              <w:rPr>
                <w:rFonts w:ascii="GHEA Grapalat" w:hAnsi="GHEA Grapalat"/>
                <w:sz w:val="18"/>
              </w:rPr>
            </w:pPr>
          </w:p>
        </w:tc>
        <w:tc>
          <w:tcPr>
            <w:tcW w:w="1260" w:type="dxa"/>
            <w:vMerge/>
            <w:vAlign w:val="center"/>
          </w:tcPr>
          <w:p w14:paraId="0A29A3AB" w14:textId="77777777" w:rsidR="00E80B7A" w:rsidRPr="00A71D81" w:rsidRDefault="00E80B7A" w:rsidP="00B009C0">
            <w:pPr>
              <w:jc w:val="center"/>
              <w:rPr>
                <w:rFonts w:ascii="GHEA Grapalat" w:hAnsi="GHEA Grapalat"/>
                <w:sz w:val="18"/>
              </w:rPr>
            </w:pPr>
          </w:p>
        </w:tc>
        <w:tc>
          <w:tcPr>
            <w:tcW w:w="1260" w:type="dxa"/>
            <w:vMerge/>
            <w:vAlign w:val="center"/>
          </w:tcPr>
          <w:p w14:paraId="7A78972E" w14:textId="77777777" w:rsidR="00E80B7A" w:rsidRPr="00A71D81" w:rsidRDefault="00E80B7A" w:rsidP="00B009C0">
            <w:pPr>
              <w:jc w:val="center"/>
              <w:rPr>
                <w:rFonts w:ascii="GHEA Grapalat" w:hAnsi="GHEA Grapalat"/>
                <w:sz w:val="18"/>
              </w:rPr>
            </w:pPr>
          </w:p>
        </w:tc>
        <w:tc>
          <w:tcPr>
            <w:tcW w:w="1150" w:type="dxa"/>
            <w:vMerge/>
            <w:vAlign w:val="center"/>
          </w:tcPr>
          <w:p w14:paraId="7F4CCB86" w14:textId="77777777" w:rsidR="00E80B7A" w:rsidRPr="00A71D81" w:rsidRDefault="00E80B7A" w:rsidP="00B009C0">
            <w:pPr>
              <w:jc w:val="center"/>
              <w:rPr>
                <w:rFonts w:ascii="GHEA Grapalat" w:hAnsi="GHEA Grapalat"/>
                <w:sz w:val="18"/>
              </w:rPr>
            </w:pPr>
          </w:p>
        </w:tc>
        <w:tc>
          <w:tcPr>
            <w:tcW w:w="4385" w:type="dxa"/>
            <w:vMerge/>
            <w:vAlign w:val="center"/>
          </w:tcPr>
          <w:p w14:paraId="4028D1C9" w14:textId="77777777" w:rsidR="00E80B7A" w:rsidRPr="00A71D81" w:rsidRDefault="00E80B7A" w:rsidP="00B009C0">
            <w:pPr>
              <w:jc w:val="center"/>
              <w:rPr>
                <w:rFonts w:ascii="GHEA Grapalat" w:hAnsi="GHEA Grapalat"/>
                <w:sz w:val="18"/>
              </w:rPr>
            </w:pPr>
          </w:p>
        </w:tc>
        <w:tc>
          <w:tcPr>
            <w:tcW w:w="904" w:type="dxa"/>
            <w:vMerge/>
            <w:vAlign w:val="center"/>
          </w:tcPr>
          <w:p w14:paraId="7904DA77" w14:textId="77777777" w:rsidR="00E80B7A" w:rsidRPr="00A71D81" w:rsidRDefault="00E80B7A" w:rsidP="00B009C0">
            <w:pPr>
              <w:jc w:val="center"/>
              <w:rPr>
                <w:rFonts w:ascii="GHEA Grapalat" w:hAnsi="GHEA Grapalat"/>
                <w:sz w:val="18"/>
              </w:rPr>
            </w:pPr>
          </w:p>
        </w:tc>
        <w:tc>
          <w:tcPr>
            <w:tcW w:w="865" w:type="dxa"/>
            <w:vMerge/>
            <w:vAlign w:val="center"/>
          </w:tcPr>
          <w:p w14:paraId="4A3E0E40" w14:textId="77777777" w:rsidR="00E80B7A" w:rsidRPr="00A71D81" w:rsidRDefault="00E80B7A" w:rsidP="00B009C0">
            <w:pPr>
              <w:jc w:val="center"/>
              <w:rPr>
                <w:rFonts w:ascii="GHEA Grapalat" w:hAnsi="GHEA Grapalat"/>
                <w:sz w:val="18"/>
              </w:rPr>
            </w:pPr>
          </w:p>
        </w:tc>
        <w:tc>
          <w:tcPr>
            <w:tcW w:w="783" w:type="dxa"/>
            <w:vMerge/>
            <w:vAlign w:val="center"/>
          </w:tcPr>
          <w:p w14:paraId="49B59361" w14:textId="77777777" w:rsidR="00E80B7A" w:rsidRPr="00A71D81" w:rsidRDefault="00E80B7A" w:rsidP="00B009C0">
            <w:pPr>
              <w:jc w:val="center"/>
              <w:rPr>
                <w:rFonts w:ascii="GHEA Grapalat" w:hAnsi="GHEA Grapalat"/>
                <w:sz w:val="18"/>
              </w:rPr>
            </w:pPr>
          </w:p>
        </w:tc>
        <w:tc>
          <w:tcPr>
            <w:tcW w:w="1051" w:type="dxa"/>
            <w:vMerge/>
            <w:vAlign w:val="center"/>
          </w:tcPr>
          <w:p w14:paraId="55E3B9D1" w14:textId="77777777" w:rsidR="00E80B7A" w:rsidRPr="00A71D81" w:rsidRDefault="00E80B7A" w:rsidP="00B009C0">
            <w:pPr>
              <w:jc w:val="center"/>
              <w:rPr>
                <w:rFonts w:ascii="GHEA Grapalat" w:hAnsi="GHEA Grapalat"/>
                <w:sz w:val="18"/>
              </w:rPr>
            </w:pPr>
          </w:p>
        </w:tc>
        <w:tc>
          <w:tcPr>
            <w:tcW w:w="1057" w:type="dxa"/>
            <w:vAlign w:val="center"/>
          </w:tcPr>
          <w:p w14:paraId="1C5C6F01" w14:textId="77777777" w:rsidR="00E80B7A" w:rsidRPr="00A71D81" w:rsidRDefault="00E80B7A" w:rsidP="00B009C0">
            <w:pPr>
              <w:jc w:val="center"/>
              <w:rPr>
                <w:rFonts w:ascii="GHEA Grapalat" w:hAnsi="GHEA Grapalat"/>
                <w:sz w:val="18"/>
              </w:rPr>
            </w:pPr>
            <w:r w:rsidRPr="00A71D81">
              <w:rPr>
                <w:rFonts w:ascii="GHEA Grapalat" w:hAnsi="GHEA Grapalat"/>
                <w:sz w:val="18"/>
              </w:rPr>
              <w:t>հասցեն</w:t>
            </w:r>
          </w:p>
        </w:tc>
        <w:tc>
          <w:tcPr>
            <w:tcW w:w="1143" w:type="dxa"/>
            <w:vAlign w:val="center"/>
          </w:tcPr>
          <w:p w14:paraId="211B384E" w14:textId="77777777" w:rsidR="00E80B7A" w:rsidRPr="00A71D81" w:rsidRDefault="00E80B7A" w:rsidP="00B009C0">
            <w:pPr>
              <w:jc w:val="center"/>
              <w:rPr>
                <w:rFonts w:ascii="GHEA Grapalat" w:hAnsi="GHEA Grapalat"/>
                <w:sz w:val="18"/>
              </w:rPr>
            </w:pPr>
            <w:r w:rsidRPr="00A71D81">
              <w:rPr>
                <w:rFonts w:ascii="GHEA Grapalat" w:hAnsi="GHEA Grapalat"/>
                <w:sz w:val="18"/>
              </w:rPr>
              <w:t>ենթակա քանակը</w:t>
            </w:r>
          </w:p>
        </w:tc>
        <w:tc>
          <w:tcPr>
            <w:tcW w:w="1568" w:type="dxa"/>
            <w:vAlign w:val="center"/>
          </w:tcPr>
          <w:p w14:paraId="2C4BD1FE" w14:textId="77777777" w:rsidR="00E80B7A" w:rsidRPr="00A71D81" w:rsidRDefault="00E80B7A" w:rsidP="00B009C0">
            <w:pPr>
              <w:jc w:val="center"/>
              <w:rPr>
                <w:rFonts w:ascii="GHEA Grapalat" w:hAnsi="GHEA Grapalat"/>
                <w:sz w:val="18"/>
              </w:rPr>
            </w:pPr>
            <w:r w:rsidRPr="00A71D81">
              <w:rPr>
                <w:rFonts w:ascii="GHEA Grapalat" w:hAnsi="GHEA Grapalat"/>
                <w:sz w:val="18"/>
              </w:rPr>
              <w:t>Ժամկետը***</w:t>
            </w:r>
          </w:p>
          <w:p w14:paraId="73C3C5F3" w14:textId="77777777" w:rsidR="00E80B7A" w:rsidRPr="00A71D81" w:rsidRDefault="00E80B7A" w:rsidP="00B009C0">
            <w:pPr>
              <w:jc w:val="center"/>
              <w:rPr>
                <w:rFonts w:ascii="GHEA Grapalat" w:hAnsi="GHEA Grapalat"/>
                <w:sz w:val="18"/>
              </w:rPr>
            </w:pPr>
          </w:p>
        </w:tc>
      </w:tr>
      <w:tr w:rsidR="00E80B7A" w:rsidRPr="00A71D81" w14:paraId="6814350E" w14:textId="77777777" w:rsidTr="00E80B7A">
        <w:trPr>
          <w:trHeight w:val="624"/>
        </w:trPr>
        <w:tc>
          <w:tcPr>
            <w:tcW w:w="810" w:type="dxa"/>
            <w:vAlign w:val="center"/>
          </w:tcPr>
          <w:p w14:paraId="3B0F22C2" w14:textId="77777777" w:rsidR="00E80B7A" w:rsidRPr="004014A7" w:rsidRDefault="00E80B7A" w:rsidP="00B009C0">
            <w:pPr>
              <w:jc w:val="center"/>
              <w:rPr>
                <w:rFonts w:ascii="GHEA Grapalat" w:hAnsi="GHEA Grapalat"/>
                <w:sz w:val="18"/>
              </w:rPr>
            </w:pPr>
            <w:r>
              <w:rPr>
                <w:rFonts w:ascii="GHEA Grapalat" w:hAnsi="GHEA Grapalat"/>
                <w:sz w:val="18"/>
              </w:rPr>
              <w:t>1</w:t>
            </w:r>
          </w:p>
        </w:tc>
        <w:tc>
          <w:tcPr>
            <w:tcW w:w="1260" w:type="dxa"/>
            <w:vAlign w:val="center"/>
          </w:tcPr>
          <w:p w14:paraId="4EB5389A" w14:textId="77777777" w:rsidR="00E80B7A" w:rsidRPr="00D90909" w:rsidRDefault="00E80B7A" w:rsidP="00B009C0">
            <w:pPr>
              <w:jc w:val="center"/>
              <w:rPr>
                <w:rFonts w:ascii="GHEA Grapalat" w:hAnsi="GHEA Grapalat"/>
                <w:sz w:val="18"/>
              </w:rPr>
            </w:pPr>
            <w:r w:rsidRPr="00D90909">
              <w:rPr>
                <w:rFonts w:ascii="GHEA Grapalat" w:hAnsi="GHEA Grapalat"/>
                <w:sz w:val="18"/>
              </w:rPr>
              <w:t>09134200</w:t>
            </w:r>
          </w:p>
        </w:tc>
        <w:tc>
          <w:tcPr>
            <w:tcW w:w="1260" w:type="dxa"/>
            <w:vAlign w:val="center"/>
          </w:tcPr>
          <w:p w14:paraId="19495AC4" w14:textId="77777777" w:rsidR="00E80B7A" w:rsidRPr="00D90909" w:rsidRDefault="00E80B7A" w:rsidP="00B009C0">
            <w:pPr>
              <w:jc w:val="center"/>
              <w:rPr>
                <w:rFonts w:ascii="GHEA Grapalat" w:hAnsi="GHEA Grapalat"/>
                <w:sz w:val="18"/>
              </w:rPr>
            </w:pPr>
            <w:r w:rsidRPr="00D90909">
              <w:rPr>
                <w:rFonts w:ascii="GHEA Grapalat" w:hAnsi="GHEA Grapalat"/>
                <w:sz w:val="18"/>
              </w:rPr>
              <w:t>Դիզելային վառելիք</w:t>
            </w:r>
          </w:p>
        </w:tc>
        <w:tc>
          <w:tcPr>
            <w:tcW w:w="1150" w:type="dxa"/>
            <w:vAlign w:val="center"/>
          </w:tcPr>
          <w:p w14:paraId="2E2BDD7B" w14:textId="77777777" w:rsidR="00E80B7A" w:rsidRPr="004014A7" w:rsidRDefault="00E80B7A" w:rsidP="00B009C0">
            <w:pPr>
              <w:jc w:val="center"/>
              <w:rPr>
                <w:rFonts w:ascii="GHEA Grapalat" w:hAnsi="GHEA Grapalat"/>
                <w:sz w:val="18"/>
              </w:rPr>
            </w:pPr>
          </w:p>
        </w:tc>
        <w:tc>
          <w:tcPr>
            <w:tcW w:w="4385" w:type="dxa"/>
            <w:vAlign w:val="center"/>
          </w:tcPr>
          <w:p w14:paraId="52CEF804" w14:textId="77777777" w:rsidR="00E80B7A" w:rsidRPr="00E80B7A" w:rsidRDefault="00E80B7A" w:rsidP="00E80B7A">
            <w:pPr>
              <w:jc w:val="center"/>
              <w:rPr>
                <w:rFonts w:ascii="GHEA Grapalat" w:hAnsi="GHEA Grapalat"/>
                <w:sz w:val="18"/>
              </w:rPr>
            </w:pPr>
            <w:r w:rsidRPr="00E80B7A">
              <w:rPr>
                <w:rFonts w:ascii="GHEA Grapalat" w:hAnsi="GHEA Grapalat"/>
                <w:sz w:val="18"/>
              </w:rPr>
              <w:t>"</w:t>
            </w:r>
            <w:r w:rsidRPr="00E80B7A">
              <w:rPr>
                <w:rFonts w:ascii="GHEA Grapalat" w:hAnsi="GHEA Grapalat" w:cs="Sylfaen"/>
                <w:sz w:val="18"/>
              </w:rPr>
              <w:t>Դիզելային</w:t>
            </w:r>
            <w:r w:rsidRPr="00E80B7A">
              <w:rPr>
                <w:rFonts w:ascii="GHEA Grapalat" w:hAnsi="GHEA Grapalat"/>
                <w:sz w:val="18"/>
              </w:rPr>
              <w:t xml:space="preserve"> </w:t>
            </w:r>
            <w:r w:rsidRPr="00E80B7A">
              <w:rPr>
                <w:rFonts w:ascii="GHEA Grapalat" w:hAnsi="GHEA Grapalat" w:cs="Sylfaen"/>
                <w:sz w:val="18"/>
              </w:rPr>
              <w:t>վառելիք</w:t>
            </w:r>
            <w:r w:rsidRPr="00E80B7A">
              <w:rPr>
                <w:rFonts w:ascii="GHEA Grapalat" w:hAnsi="GHEA Grapalat"/>
                <w:sz w:val="18"/>
              </w:rPr>
              <w:t>/</w:t>
            </w:r>
            <w:r w:rsidRPr="00E80B7A">
              <w:rPr>
                <w:rFonts w:ascii="GHEA Grapalat" w:hAnsi="GHEA Grapalat" w:cs="Sylfaen"/>
                <w:sz w:val="18"/>
              </w:rPr>
              <w:t>Ցետանային</w:t>
            </w:r>
            <w:r w:rsidRPr="00E80B7A">
              <w:rPr>
                <w:rFonts w:ascii="GHEA Grapalat" w:hAnsi="GHEA Grapalat"/>
                <w:sz w:val="18"/>
              </w:rPr>
              <w:t xml:space="preserve"> </w:t>
            </w:r>
            <w:r w:rsidRPr="00E80B7A">
              <w:rPr>
                <w:rFonts w:ascii="GHEA Grapalat" w:hAnsi="GHEA Grapalat" w:cs="Sylfaen"/>
                <w:sz w:val="18"/>
              </w:rPr>
              <w:t>թիվը</w:t>
            </w:r>
            <w:r w:rsidRPr="00E80B7A">
              <w:rPr>
                <w:rFonts w:ascii="GHEA Grapalat" w:hAnsi="GHEA Grapalat"/>
                <w:sz w:val="18"/>
              </w:rPr>
              <w:t xml:space="preserve"> 51-</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պակաս</w:t>
            </w:r>
            <w:r w:rsidRPr="00E80B7A">
              <w:rPr>
                <w:rFonts w:ascii="GHEA Grapalat" w:hAnsi="GHEA Grapalat"/>
                <w:sz w:val="18"/>
              </w:rPr>
              <w:t xml:space="preserve">: </w:t>
            </w:r>
          </w:p>
          <w:p w14:paraId="690D9E52"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Ցետանային</w:t>
            </w:r>
            <w:r w:rsidRPr="00E80B7A">
              <w:rPr>
                <w:rFonts w:ascii="GHEA Grapalat" w:hAnsi="GHEA Grapalat"/>
                <w:sz w:val="18"/>
              </w:rPr>
              <w:t xml:space="preserve"> </w:t>
            </w:r>
            <w:r w:rsidRPr="00E80B7A">
              <w:rPr>
                <w:rFonts w:ascii="GHEA Grapalat" w:hAnsi="GHEA Grapalat" w:cs="Sylfaen"/>
                <w:sz w:val="18"/>
              </w:rPr>
              <w:t>ցուցիչը</w:t>
            </w:r>
            <w:r w:rsidRPr="00E80B7A">
              <w:rPr>
                <w:rFonts w:ascii="GHEA Grapalat" w:hAnsi="GHEA Grapalat"/>
                <w:sz w:val="18"/>
              </w:rPr>
              <w:t xml:space="preserve"> 46-</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պակաս</w:t>
            </w:r>
            <w:r w:rsidRPr="00E80B7A">
              <w:rPr>
                <w:rFonts w:ascii="GHEA Grapalat" w:hAnsi="GHEA Grapalat"/>
                <w:sz w:val="18"/>
              </w:rPr>
              <w:t xml:space="preserve">: </w:t>
            </w:r>
          </w:p>
          <w:p w14:paraId="4A7FAD12"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Խտությունը</w:t>
            </w:r>
            <w:r w:rsidRPr="00E80B7A">
              <w:rPr>
                <w:rFonts w:ascii="GHEA Grapalat" w:hAnsi="GHEA Grapalat"/>
                <w:sz w:val="18"/>
              </w:rPr>
              <w:t xml:space="preserve"> 150C </w:t>
            </w:r>
            <w:r w:rsidRPr="00E80B7A">
              <w:rPr>
                <w:rFonts w:ascii="GHEA Grapalat" w:hAnsi="GHEA Grapalat" w:cs="Sylfaen"/>
                <w:sz w:val="18"/>
              </w:rPr>
              <w:t>ջերմաստիճանում</w:t>
            </w:r>
            <w:r w:rsidRPr="00E80B7A">
              <w:rPr>
                <w:rFonts w:ascii="GHEA Grapalat" w:hAnsi="GHEA Grapalat"/>
                <w:sz w:val="18"/>
              </w:rPr>
              <w:t xml:space="preserve"> 820-845 </w:t>
            </w:r>
            <w:r w:rsidRPr="00E80B7A">
              <w:rPr>
                <w:rFonts w:ascii="GHEA Grapalat" w:hAnsi="GHEA Grapalat" w:cs="Sylfaen"/>
                <w:sz w:val="18"/>
              </w:rPr>
              <w:t>կգ</w:t>
            </w:r>
            <w:r w:rsidRPr="00E80B7A">
              <w:rPr>
                <w:rFonts w:ascii="GHEA Grapalat" w:hAnsi="GHEA Grapalat"/>
                <w:sz w:val="18"/>
              </w:rPr>
              <w:t>/</w:t>
            </w:r>
            <w:r w:rsidRPr="00E80B7A">
              <w:rPr>
                <w:rFonts w:ascii="GHEA Grapalat" w:hAnsi="GHEA Grapalat" w:cs="Sylfaen"/>
                <w:sz w:val="18"/>
              </w:rPr>
              <w:t>մ</w:t>
            </w:r>
            <w:r w:rsidRPr="00E80B7A">
              <w:rPr>
                <w:rFonts w:ascii="GHEA Grapalat" w:hAnsi="GHEA Grapalat"/>
                <w:sz w:val="18"/>
              </w:rPr>
              <w:t xml:space="preserve">3: </w:t>
            </w:r>
          </w:p>
          <w:p w14:paraId="1F1F59FE"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Պոլիցիկլիկ</w:t>
            </w:r>
            <w:r w:rsidRPr="00E80B7A">
              <w:rPr>
                <w:rFonts w:ascii="GHEA Grapalat" w:hAnsi="GHEA Grapalat"/>
                <w:sz w:val="18"/>
              </w:rPr>
              <w:t xml:space="preserve"> </w:t>
            </w:r>
            <w:r w:rsidRPr="00E80B7A">
              <w:rPr>
                <w:rFonts w:ascii="GHEA Grapalat" w:hAnsi="GHEA Grapalat" w:cs="Sylfaen"/>
                <w:sz w:val="18"/>
              </w:rPr>
              <w:t>արոմատիկ</w:t>
            </w:r>
            <w:r w:rsidRPr="00E80B7A">
              <w:rPr>
                <w:rFonts w:ascii="GHEA Grapalat" w:hAnsi="GHEA Grapalat"/>
                <w:sz w:val="18"/>
              </w:rPr>
              <w:t xml:space="preserve"> </w:t>
            </w:r>
            <w:r w:rsidRPr="00E80B7A">
              <w:rPr>
                <w:rFonts w:ascii="GHEA Grapalat" w:hAnsi="GHEA Grapalat" w:cs="Sylfaen"/>
                <w:sz w:val="18"/>
              </w:rPr>
              <w:t>ածխաջրածինների</w:t>
            </w:r>
            <w:r w:rsidRPr="00E80B7A">
              <w:rPr>
                <w:rFonts w:ascii="GHEA Grapalat" w:hAnsi="GHEA Grapalat"/>
                <w:sz w:val="18"/>
              </w:rPr>
              <w:t xml:space="preserve"> </w:t>
            </w:r>
            <w:r w:rsidRPr="00E80B7A">
              <w:rPr>
                <w:rFonts w:ascii="GHEA Grapalat" w:hAnsi="GHEA Grapalat" w:cs="Sylfaen"/>
                <w:sz w:val="18"/>
              </w:rPr>
              <w:t>զանգվածային</w:t>
            </w:r>
            <w:r w:rsidRPr="00E80B7A">
              <w:rPr>
                <w:rFonts w:ascii="GHEA Grapalat" w:hAnsi="GHEA Grapalat"/>
                <w:sz w:val="18"/>
              </w:rPr>
              <w:t xml:space="preserve"> </w:t>
            </w:r>
            <w:r w:rsidRPr="00E80B7A">
              <w:rPr>
                <w:rFonts w:ascii="GHEA Grapalat" w:hAnsi="GHEA Grapalat" w:cs="Sylfaen"/>
                <w:sz w:val="18"/>
              </w:rPr>
              <w:t>մասը՝</w:t>
            </w:r>
            <w:r w:rsidRPr="00E80B7A">
              <w:rPr>
                <w:rFonts w:ascii="GHEA Grapalat" w:hAnsi="GHEA Grapalat"/>
                <w:sz w:val="18"/>
              </w:rPr>
              <w:t xml:space="preserve"> 11%-</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ավելի</w:t>
            </w:r>
            <w:r w:rsidRPr="00E80B7A">
              <w:rPr>
                <w:rFonts w:ascii="GHEA Grapalat" w:hAnsi="GHEA Grapalat"/>
                <w:sz w:val="18"/>
              </w:rPr>
              <w:t xml:space="preserve">: </w:t>
            </w:r>
            <w:r w:rsidRPr="00E80B7A">
              <w:rPr>
                <w:rFonts w:ascii="GHEA Grapalat" w:hAnsi="GHEA Grapalat" w:cs="Sylfaen"/>
                <w:sz w:val="18"/>
              </w:rPr>
              <w:t>Ծծմբի</w:t>
            </w:r>
            <w:r w:rsidRPr="00E80B7A">
              <w:rPr>
                <w:rFonts w:ascii="GHEA Grapalat" w:hAnsi="GHEA Grapalat"/>
                <w:sz w:val="18"/>
              </w:rPr>
              <w:t xml:space="preserve"> </w:t>
            </w:r>
            <w:r w:rsidRPr="00E80B7A">
              <w:rPr>
                <w:rFonts w:ascii="GHEA Grapalat" w:hAnsi="GHEA Grapalat" w:cs="Sylfaen"/>
                <w:sz w:val="18"/>
              </w:rPr>
              <w:t>պարունակությունը</w:t>
            </w:r>
            <w:r w:rsidRPr="00E80B7A">
              <w:rPr>
                <w:rFonts w:ascii="GHEA Grapalat" w:hAnsi="GHEA Grapalat"/>
                <w:sz w:val="18"/>
              </w:rPr>
              <w:t xml:space="preserve"> 10 </w:t>
            </w:r>
            <w:r w:rsidRPr="00E80B7A">
              <w:rPr>
                <w:rFonts w:ascii="GHEA Grapalat" w:hAnsi="GHEA Grapalat" w:cs="Sylfaen"/>
                <w:sz w:val="18"/>
              </w:rPr>
              <w:t>մգ</w:t>
            </w:r>
            <w:r w:rsidRPr="00E80B7A">
              <w:rPr>
                <w:rFonts w:ascii="GHEA Grapalat" w:hAnsi="GHEA Grapalat"/>
                <w:sz w:val="18"/>
              </w:rPr>
              <w:t>/</w:t>
            </w:r>
            <w:r w:rsidRPr="00E80B7A">
              <w:rPr>
                <w:rFonts w:ascii="GHEA Grapalat" w:hAnsi="GHEA Grapalat" w:cs="Sylfaen"/>
                <w:sz w:val="18"/>
              </w:rPr>
              <w:t>կգ</w:t>
            </w:r>
            <w:r w:rsidRPr="00E80B7A">
              <w:rPr>
                <w:rFonts w:ascii="GHEA Grapalat" w:hAnsi="GHEA Grapalat"/>
                <w:sz w:val="18"/>
              </w:rPr>
              <w:t>-</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ավելի</w:t>
            </w:r>
            <w:r w:rsidRPr="00E80B7A">
              <w:rPr>
                <w:rFonts w:ascii="GHEA Grapalat" w:hAnsi="GHEA Grapalat"/>
                <w:sz w:val="18"/>
              </w:rPr>
              <w:t xml:space="preserve">: </w:t>
            </w:r>
          </w:p>
          <w:p w14:paraId="10CC1F92"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Բռնկման</w:t>
            </w:r>
            <w:r w:rsidRPr="00E80B7A">
              <w:rPr>
                <w:rFonts w:ascii="GHEA Grapalat" w:hAnsi="GHEA Grapalat"/>
                <w:sz w:val="18"/>
              </w:rPr>
              <w:t xml:space="preserve"> </w:t>
            </w:r>
            <w:r w:rsidRPr="00E80B7A">
              <w:rPr>
                <w:rFonts w:ascii="GHEA Grapalat" w:hAnsi="GHEA Grapalat" w:cs="Sylfaen"/>
                <w:sz w:val="18"/>
              </w:rPr>
              <w:t>ջերմաստիճանը՝</w:t>
            </w:r>
            <w:r w:rsidRPr="00E80B7A">
              <w:rPr>
                <w:rFonts w:ascii="GHEA Grapalat" w:hAnsi="GHEA Grapalat"/>
                <w:sz w:val="18"/>
              </w:rPr>
              <w:t xml:space="preserve"> 55 0C-</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ցածր</w:t>
            </w:r>
            <w:r w:rsidRPr="00E80B7A">
              <w:rPr>
                <w:rFonts w:ascii="GHEA Grapalat" w:hAnsi="GHEA Grapalat"/>
                <w:sz w:val="18"/>
              </w:rPr>
              <w:t xml:space="preserve">: </w:t>
            </w:r>
          </w:p>
          <w:p w14:paraId="01E3E3A8"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Ածխածնի</w:t>
            </w:r>
            <w:r w:rsidRPr="00E80B7A">
              <w:rPr>
                <w:rFonts w:ascii="GHEA Grapalat" w:hAnsi="GHEA Grapalat"/>
                <w:sz w:val="18"/>
              </w:rPr>
              <w:t xml:space="preserve"> </w:t>
            </w:r>
            <w:r w:rsidRPr="00E80B7A">
              <w:rPr>
                <w:rFonts w:ascii="GHEA Grapalat" w:hAnsi="GHEA Grapalat" w:cs="Sylfaen"/>
                <w:sz w:val="18"/>
              </w:rPr>
              <w:t>մնացորդը</w:t>
            </w:r>
            <w:r w:rsidRPr="00E80B7A">
              <w:rPr>
                <w:rFonts w:ascii="GHEA Grapalat" w:hAnsi="GHEA Grapalat"/>
                <w:sz w:val="18"/>
              </w:rPr>
              <w:t xml:space="preserve"> /</w:t>
            </w:r>
            <w:r w:rsidRPr="00E80B7A">
              <w:rPr>
                <w:rFonts w:ascii="GHEA Grapalat" w:hAnsi="GHEA Grapalat" w:cs="Sylfaen"/>
                <w:sz w:val="18"/>
              </w:rPr>
              <w:t>կոքսելիությունը</w:t>
            </w:r>
            <w:r w:rsidRPr="00E80B7A">
              <w:rPr>
                <w:rFonts w:ascii="GHEA Grapalat" w:hAnsi="GHEA Grapalat"/>
                <w:sz w:val="18"/>
              </w:rPr>
              <w:t xml:space="preserve">/ 10 % </w:t>
            </w:r>
            <w:r w:rsidRPr="00E80B7A">
              <w:rPr>
                <w:rFonts w:ascii="GHEA Grapalat" w:hAnsi="GHEA Grapalat" w:cs="Sylfaen"/>
                <w:sz w:val="18"/>
              </w:rPr>
              <w:t>նստվածքում</w:t>
            </w:r>
            <w:r w:rsidRPr="00E80B7A">
              <w:rPr>
                <w:rFonts w:ascii="GHEA Grapalat" w:hAnsi="GHEA Grapalat"/>
                <w:sz w:val="18"/>
              </w:rPr>
              <w:t xml:space="preserve"> 0,3 %-</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ավելի</w:t>
            </w:r>
            <w:r w:rsidRPr="00E80B7A">
              <w:rPr>
                <w:rFonts w:ascii="GHEA Grapalat" w:hAnsi="GHEA Grapalat"/>
                <w:sz w:val="18"/>
              </w:rPr>
              <w:t xml:space="preserve">: </w:t>
            </w:r>
            <w:r w:rsidRPr="00E80B7A">
              <w:rPr>
                <w:rFonts w:ascii="GHEA Grapalat" w:hAnsi="GHEA Grapalat" w:cs="Sylfaen"/>
                <w:sz w:val="18"/>
              </w:rPr>
              <w:t>Մածուցիկությունը</w:t>
            </w:r>
            <w:r w:rsidRPr="00E80B7A">
              <w:rPr>
                <w:rFonts w:ascii="GHEA Grapalat" w:hAnsi="GHEA Grapalat"/>
                <w:sz w:val="18"/>
              </w:rPr>
              <w:t xml:space="preserve"> 400C-</w:t>
            </w:r>
            <w:r w:rsidRPr="00E80B7A">
              <w:rPr>
                <w:rFonts w:ascii="GHEA Grapalat" w:hAnsi="GHEA Grapalat" w:cs="Sylfaen"/>
                <w:sz w:val="18"/>
              </w:rPr>
              <w:t>ում</w:t>
            </w:r>
            <w:r w:rsidRPr="00E80B7A">
              <w:rPr>
                <w:rFonts w:ascii="GHEA Grapalat" w:hAnsi="GHEA Grapalat"/>
                <w:sz w:val="18"/>
              </w:rPr>
              <w:t>` 2,0-</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մինչև</w:t>
            </w:r>
            <w:r w:rsidRPr="00E80B7A">
              <w:rPr>
                <w:rFonts w:ascii="GHEA Grapalat" w:hAnsi="GHEA Grapalat"/>
                <w:sz w:val="18"/>
              </w:rPr>
              <w:t xml:space="preserve"> 4,5 </w:t>
            </w:r>
            <w:r w:rsidRPr="00E80B7A">
              <w:rPr>
                <w:rFonts w:ascii="GHEA Grapalat" w:hAnsi="GHEA Grapalat" w:cs="Sylfaen"/>
                <w:sz w:val="18"/>
              </w:rPr>
              <w:t>մմ</w:t>
            </w:r>
            <w:r w:rsidRPr="00E80B7A">
              <w:rPr>
                <w:rFonts w:ascii="GHEA Grapalat" w:hAnsi="GHEA Grapalat"/>
                <w:sz w:val="18"/>
              </w:rPr>
              <w:t>2/</w:t>
            </w:r>
            <w:r w:rsidRPr="00E80B7A">
              <w:rPr>
                <w:rFonts w:ascii="GHEA Grapalat" w:hAnsi="GHEA Grapalat" w:cs="Sylfaen"/>
                <w:sz w:val="18"/>
              </w:rPr>
              <w:t>վ</w:t>
            </w:r>
            <w:r w:rsidRPr="00E80B7A">
              <w:rPr>
                <w:rFonts w:ascii="GHEA Grapalat" w:hAnsi="GHEA Grapalat"/>
                <w:sz w:val="18"/>
              </w:rPr>
              <w:t xml:space="preserve">: </w:t>
            </w:r>
          </w:p>
          <w:p w14:paraId="1EA15FAD" w14:textId="77777777" w:rsidR="00E80B7A" w:rsidRPr="00E80B7A" w:rsidRDefault="00E80B7A" w:rsidP="00E80B7A">
            <w:pPr>
              <w:jc w:val="center"/>
              <w:rPr>
                <w:rFonts w:ascii="GHEA Grapalat" w:hAnsi="GHEA Grapalat"/>
                <w:sz w:val="18"/>
              </w:rPr>
            </w:pPr>
            <w:r w:rsidRPr="00E80B7A">
              <w:rPr>
                <w:rFonts w:ascii="GHEA Grapalat" w:hAnsi="GHEA Grapalat" w:cs="Sylfaen"/>
                <w:sz w:val="18"/>
              </w:rPr>
              <w:t>Պղտորման</w:t>
            </w:r>
            <w:r w:rsidRPr="00E80B7A">
              <w:rPr>
                <w:rFonts w:ascii="GHEA Grapalat" w:hAnsi="GHEA Grapalat"/>
                <w:sz w:val="18"/>
              </w:rPr>
              <w:t xml:space="preserve"> </w:t>
            </w:r>
            <w:r w:rsidRPr="00E80B7A">
              <w:rPr>
                <w:rFonts w:ascii="GHEA Grapalat" w:hAnsi="GHEA Grapalat" w:cs="Sylfaen"/>
                <w:sz w:val="18"/>
              </w:rPr>
              <w:t>ջերմաստիճանը</w:t>
            </w:r>
            <w:r w:rsidRPr="00E80B7A">
              <w:rPr>
                <w:rFonts w:ascii="GHEA Grapalat" w:hAnsi="GHEA Grapalat"/>
                <w:sz w:val="18"/>
              </w:rPr>
              <w:t>` 5 0C-</w:t>
            </w:r>
            <w:r w:rsidRPr="00E80B7A">
              <w:rPr>
                <w:rFonts w:ascii="GHEA Grapalat" w:hAnsi="GHEA Grapalat" w:cs="Sylfaen"/>
                <w:sz w:val="18"/>
              </w:rPr>
              <w:t>ից</w:t>
            </w:r>
            <w:r w:rsidRPr="00E80B7A">
              <w:rPr>
                <w:rFonts w:ascii="GHEA Grapalat" w:hAnsi="GHEA Grapalat"/>
                <w:sz w:val="18"/>
              </w:rPr>
              <w:t xml:space="preserve"> </w:t>
            </w:r>
            <w:r w:rsidRPr="00E80B7A">
              <w:rPr>
                <w:rFonts w:ascii="GHEA Grapalat" w:hAnsi="GHEA Grapalat" w:cs="Sylfaen"/>
                <w:sz w:val="18"/>
              </w:rPr>
              <w:t>ոչ</w:t>
            </w:r>
            <w:r w:rsidRPr="00E80B7A">
              <w:rPr>
                <w:rFonts w:ascii="GHEA Grapalat" w:hAnsi="GHEA Grapalat"/>
                <w:sz w:val="18"/>
              </w:rPr>
              <w:t xml:space="preserve"> </w:t>
            </w:r>
            <w:r w:rsidRPr="00E80B7A">
              <w:rPr>
                <w:rFonts w:ascii="GHEA Grapalat" w:hAnsi="GHEA Grapalat" w:cs="Sylfaen"/>
                <w:sz w:val="18"/>
              </w:rPr>
              <w:t>բարձր</w:t>
            </w:r>
            <w:r w:rsidRPr="00E80B7A">
              <w:rPr>
                <w:rFonts w:ascii="GHEA Grapalat" w:hAnsi="GHEA Grapalat"/>
                <w:sz w:val="18"/>
              </w:rPr>
              <w:t xml:space="preserve">: </w:t>
            </w:r>
          </w:p>
          <w:p w14:paraId="538A7837" w14:textId="77777777" w:rsidR="00E80B7A" w:rsidRPr="007E2AB2" w:rsidRDefault="00E80B7A" w:rsidP="00E80B7A">
            <w:pPr>
              <w:jc w:val="center"/>
              <w:rPr>
                <w:rFonts w:ascii="GHEA Grapalat" w:hAnsi="GHEA Grapalat"/>
                <w:sz w:val="18"/>
              </w:rPr>
            </w:pPr>
            <w:r w:rsidRPr="00E80B7A">
              <w:rPr>
                <w:rFonts w:ascii="GHEA Grapalat" w:hAnsi="GHEA Grapalat" w:cs="Sylfaen"/>
                <w:b/>
                <w:sz w:val="20"/>
                <w:szCs w:val="20"/>
              </w:rPr>
              <w:t>Մատակարարումը</w:t>
            </w:r>
            <w:r w:rsidRPr="00E80B7A">
              <w:rPr>
                <w:rFonts w:ascii="GHEA Grapalat" w:hAnsi="GHEA Grapalat"/>
                <w:b/>
                <w:sz w:val="20"/>
                <w:szCs w:val="20"/>
              </w:rPr>
              <w:t xml:space="preserve"> </w:t>
            </w:r>
            <w:r w:rsidRPr="00E80B7A">
              <w:rPr>
                <w:rFonts w:ascii="GHEA Grapalat" w:hAnsi="GHEA Grapalat" w:cs="Sylfaen"/>
                <w:b/>
                <w:sz w:val="20"/>
                <w:szCs w:val="20"/>
              </w:rPr>
              <w:t>կտրոնային</w:t>
            </w:r>
            <w:r w:rsidRPr="00E80B7A">
              <w:rPr>
                <w:rFonts w:ascii="GHEA Grapalat" w:hAnsi="GHEA Grapalat"/>
                <w:b/>
                <w:sz w:val="20"/>
                <w:szCs w:val="20"/>
              </w:rPr>
              <w:t xml:space="preserve"> (</w:t>
            </w:r>
            <w:r w:rsidRPr="00E80B7A">
              <w:rPr>
                <w:rFonts w:ascii="GHEA Grapalat" w:hAnsi="GHEA Grapalat" w:cs="Sylfaen"/>
                <w:b/>
                <w:sz w:val="20"/>
                <w:szCs w:val="20"/>
              </w:rPr>
              <w:t>կիրառելի</w:t>
            </w:r>
            <w:r w:rsidRPr="00E80B7A">
              <w:rPr>
                <w:rFonts w:ascii="GHEA Grapalat" w:hAnsi="GHEA Grapalat"/>
                <w:b/>
                <w:sz w:val="20"/>
                <w:szCs w:val="20"/>
              </w:rPr>
              <w:t xml:space="preserve"> </w:t>
            </w:r>
            <w:r w:rsidRPr="00E80B7A">
              <w:rPr>
                <w:rFonts w:ascii="GHEA Grapalat" w:hAnsi="GHEA Grapalat" w:cs="Sylfaen"/>
                <w:b/>
                <w:sz w:val="20"/>
                <w:szCs w:val="20"/>
              </w:rPr>
              <w:t>է</w:t>
            </w:r>
            <w:r w:rsidRPr="00E80B7A">
              <w:rPr>
                <w:rFonts w:ascii="GHEA Grapalat" w:hAnsi="GHEA Grapalat"/>
                <w:b/>
                <w:sz w:val="20"/>
                <w:szCs w:val="20"/>
              </w:rPr>
              <w:t xml:space="preserve"> </w:t>
            </w:r>
            <w:r w:rsidRPr="00E80B7A">
              <w:rPr>
                <w:rFonts w:ascii="GHEA Grapalat" w:hAnsi="GHEA Grapalat" w:cs="Sylfaen"/>
                <w:b/>
                <w:sz w:val="20"/>
                <w:szCs w:val="20"/>
              </w:rPr>
              <w:t>միայն</w:t>
            </w:r>
            <w:r w:rsidRPr="00E80B7A">
              <w:rPr>
                <w:rFonts w:ascii="GHEA Grapalat" w:hAnsi="GHEA Grapalat"/>
                <w:b/>
                <w:sz w:val="20"/>
                <w:szCs w:val="20"/>
              </w:rPr>
              <w:t xml:space="preserve"> </w:t>
            </w:r>
            <w:r w:rsidRPr="00E80B7A">
              <w:rPr>
                <w:rFonts w:ascii="GHEA Grapalat" w:hAnsi="GHEA Grapalat" w:cs="Sylfaen"/>
                <w:b/>
                <w:sz w:val="20"/>
                <w:szCs w:val="20"/>
              </w:rPr>
              <w:t>լիտրով</w:t>
            </w:r>
            <w:r w:rsidRPr="00E80B7A">
              <w:rPr>
                <w:rFonts w:ascii="GHEA Grapalat" w:hAnsi="GHEA Grapalat"/>
                <w:b/>
                <w:sz w:val="20"/>
                <w:szCs w:val="20"/>
              </w:rPr>
              <w:t xml:space="preserve"> </w:t>
            </w:r>
            <w:r w:rsidRPr="00E80B7A">
              <w:rPr>
                <w:rFonts w:ascii="GHEA Grapalat" w:hAnsi="GHEA Grapalat" w:cs="Sylfaen"/>
                <w:b/>
                <w:sz w:val="20"/>
                <w:szCs w:val="20"/>
              </w:rPr>
              <w:t>ձեռք</w:t>
            </w:r>
            <w:r w:rsidRPr="00E80B7A">
              <w:rPr>
                <w:rFonts w:ascii="GHEA Grapalat" w:hAnsi="GHEA Grapalat"/>
                <w:b/>
                <w:sz w:val="20"/>
                <w:szCs w:val="20"/>
              </w:rPr>
              <w:t xml:space="preserve"> </w:t>
            </w:r>
            <w:r w:rsidRPr="00E80B7A">
              <w:rPr>
                <w:rFonts w:ascii="GHEA Grapalat" w:hAnsi="GHEA Grapalat" w:cs="Sylfaen"/>
                <w:b/>
                <w:sz w:val="20"/>
                <w:szCs w:val="20"/>
              </w:rPr>
              <w:t>բերելու</w:t>
            </w:r>
            <w:r w:rsidRPr="00E80B7A">
              <w:rPr>
                <w:rFonts w:ascii="GHEA Grapalat" w:hAnsi="GHEA Grapalat"/>
                <w:b/>
                <w:sz w:val="20"/>
                <w:szCs w:val="20"/>
              </w:rPr>
              <w:t xml:space="preserve"> </w:t>
            </w:r>
            <w:r w:rsidRPr="00E80B7A">
              <w:rPr>
                <w:rFonts w:ascii="GHEA Grapalat" w:hAnsi="GHEA Grapalat" w:cs="Sylfaen"/>
                <w:b/>
                <w:sz w:val="20"/>
                <w:szCs w:val="20"/>
              </w:rPr>
              <w:t>դեպքում</w:t>
            </w:r>
            <w:r w:rsidRPr="00E80B7A">
              <w:rPr>
                <w:rFonts w:ascii="GHEA Grapalat" w:hAnsi="GHEA Grapalat"/>
                <w:b/>
                <w:sz w:val="20"/>
                <w:szCs w:val="20"/>
              </w:rPr>
              <w:t>):</w:t>
            </w:r>
            <w:r w:rsidRPr="00E80B7A">
              <w:rPr>
                <w:rFonts w:ascii="GHEA Grapalat" w:hAnsi="GHEA Grapalat"/>
                <w:sz w:val="18"/>
              </w:rPr>
              <w:t xml:space="preserve"> </w:t>
            </w:r>
            <w:r w:rsidRPr="00E80B7A">
              <w:rPr>
                <w:rFonts w:ascii="GHEA Grapalat" w:hAnsi="GHEA Grapalat" w:cs="Sylfaen"/>
                <w:sz w:val="18"/>
              </w:rPr>
              <w:t>Անվտանգությունը</w:t>
            </w:r>
            <w:r w:rsidRPr="00E80B7A">
              <w:rPr>
                <w:rFonts w:ascii="GHEA Grapalat" w:hAnsi="GHEA Grapalat"/>
                <w:sz w:val="18"/>
              </w:rPr>
              <w:t xml:space="preserve">, </w:t>
            </w:r>
            <w:r w:rsidRPr="00E80B7A">
              <w:rPr>
                <w:rFonts w:ascii="GHEA Grapalat" w:hAnsi="GHEA Grapalat" w:cs="Sylfaen"/>
                <w:sz w:val="18"/>
              </w:rPr>
              <w:t>մակնշումը</w:t>
            </w:r>
            <w:r w:rsidRPr="00E80B7A">
              <w:rPr>
                <w:rFonts w:ascii="GHEA Grapalat" w:hAnsi="GHEA Grapalat"/>
                <w:sz w:val="18"/>
              </w:rPr>
              <w:t xml:space="preserve"> </w:t>
            </w:r>
            <w:r w:rsidRPr="00E80B7A">
              <w:rPr>
                <w:rFonts w:ascii="GHEA Grapalat" w:hAnsi="GHEA Grapalat" w:cs="Sylfaen"/>
                <w:sz w:val="18"/>
              </w:rPr>
              <w:t>և</w:t>
            </w:r>
            <w:r w:rsidRPr="00E80B7A">
              <w:rPr>
                <w:rFonts w:ascii="GHEA Grapalat" w:hAnsi="GHEA Grapalat"/>
                <w:sz w:val="18"/>
              </w:rPr>
              <w:t xml:space="preserve"> </w:t>
            </w:r>
            <w:r w:rsidRPr="00E80B7A">
              <w:rPr>
                <w:rFonts w:ascii="GHEA Grapalat" w:hAnsi="GHEA Grapalat" w:cs="Sylfaen"/>
                <w:sz w:val="18"/>
              </w:rPr>
              <w:t>փաթեթավորումը</w:t>
            </w:r>
            <w:r w:rsidRPr="00E80B7A">
              <w:rPr>
                <w:rFonts w:ascii="GHEA Grapalat" w:hAnsi="GHEA Grapalat"/>
                <w:sz w:val="18"/>
              </w:rPr>
              <w:t xml:space="preserve">` </w:t>
            </w:r>
            <w:r w:rsidRPr="00E80B7A">
              <w:rPr>
                <w:rFonts w:ascii="GHEA Grapalat" w:hAnsi="GHEA Grapalat" w:cs="Sylfaen"/>
                <w:sz w:val="18"/>
              </w:rPr>
              <w:t>համաձայն</w:t>
            </w:r>
            <w:r w:rsidRPr="00E80B7A">
              <w:rPr>
                <w:rFonts w:ascii="GHEA Grapalat" w:hAnsi="GHEA Grapalat"/>
                <w:sz w:val="18"/>
              </w:rPr>
              <w:t xml:space="preserve"> </w:t>
            </w:r>
            <w:r w:rsidRPr="00E80B7A">
              <w:rPr>
                <w:rFonts w:ascii="GHEA Grapalat" w:hAnsi="GHEA Grapalat" w:cs="Sylfaen"/>
                <w:sz w:val="18"/>
              </w:rPr>
              <w:t>ՀՀ</w:t>
            </w:r>
            <w:r w:rsidRPr="00E80B7A">
              <w:rPr>
                <w:rFonts w:ascii="GHEA Grapalat" w:hAnsi="GHEA Grapalat"/>
                <w:sz w:val="18"/>
              </w:rPr>
              <w:t xml:space="preserve"> </w:t>
            </w:r>
            <w:r w:rsidRPr="00E80B7A">
              <w:rPr>
                <w:rFonts w:ascii="GHEA Grapalat" w:hAnsi="GHEA Grapalat" w:cs="Sylfaen"/>
                <w:sz w:val="18"/>
              </w:rPr>
              <w:t>կառավարության</w:t>
            </w:r>
            <w:r w:rsidRPr="00E80B7A">
              <w:rPr>
                <w:rFonts w:ascii="GHEA Grapalat" w:hAnsi="GHEA Grapalat"/>
                <w:sz w:val="18"/>
              </w:rPr>
              <w:t xml:space="preserve"> 2004</w:t>
            </w:r>
            <w:r w:rsidRPr="00E80B7A">
              <w:rPr>
                <w:rFonts w:ascii="GHEA Grapalat" w:hAnsi="GHEA Grapalat" w:cs="Sylfaen"/>
                <w:sz w:val="18"/>
              </w:rPr>
              <w:t>թ</w:t>
            </w:r>
            <w:r w:rsidRPr="00E80B7A">
              <w:rPr>
                <w:rFonts w:ascii="GHEA Grapalat" w:hAnsi="GHEA Grapalat"/>
                <w:sz w:val="18"/>
              </w:rPr>
              <w:t xml:space="preserve">. </w:t>
            </w:r>
            <w:r w:rsidRPr="00E80B7A">
              <w:rPr>
                <w:rFonts w:ascii="GHEA Grapalat" w:hAnsi="GHEA Grapalat" w:cs="Sylfaen"/>
                <w:sz w:val="18"/>
              </w:rPr>
              <w:t>նոյեմբերի</w:t>
            </w:r>
            <w:r w:rsidRPr="00E80B7A">
              <w:rPr>
                <w:rFonts w:ascii="GHEA Grapalat" w:hAnsi="GHEA Grapalat"/>
                <w:sz w:val="18"/>
              </w:rPr>
              <w:t xml:space="preserve"> 11-</w:t>
            </w:r>
            <w:r w:rsidRPr="00E80B7A">
              <w:rPr>
                <w:rFonts w:ascii="GHEA Grapalat" w:hAnsi="GHEA Grapalat" w:cs="Sylfaen"/>
                <w:sz w:val="18"/>
              </w:rPr>
              <w:t>ի</w:t>
            </w:r>
            <w:r w:rsidRPr="00E80B7A">
              <w:rPr>
                <w:rFonts w:ascii="GHEA Grapalat" w:hAnsi="GHEA Grapalat"/>
                <w:sz w:val="18"/>
              </w:rPr>
              <w:t xml:space="preserve"> N 1592-</w:t>
            </w:r>
            <w:r w:rsidRPr="00E80B7A">
              <w:rPr>
                <w:rFonts w:ascii="GHEA Grapalat" w:hAnsi="GHEA Grapalat" w:cs="Sylfaen"/>
                <w:sz w:val="18"/>
              </w:rPr>
              <w:t>Ն</w:t>
            </w:r>
            <w:r w:rsidRPr="00E80B7A">
              <w:rPr>
                <w:rFonts w:ascii="GHEA Grapalat" w:hAnsi="GHEA Grapalat"/>
                <w:sz w:val="18"/>
              </w:rPr>
              <w:t xml:space="preserve"> </w:t>
            </w:r>
            <w:r w:rsidRPr="00E80B7A">
              <w:rPr>
                <w:rFonts w:ascii="GHEA Grapalat" w:hAnsi="GHEA Grapalat" w:cs="Sylfaen"/>
                <w:sz w:val="18"/>
              </w:rPr>
              <w:t>որոշմամբ</w:t>
            </w:r>
            <w:r w:rsidRPr="00E80B7A">
              <w:rPr>
                <w:rFonts w:ascii="GHEA Grapalat" w:hAnsi="GHEA Grapalat"/>
                <w:sz w:val="18"/>
              </w:rPr>
              <w:t xml:space="preserve"> </w:t>
            </w:r>
            <w:r w:rsidRPr="00E80B7A">
              <w:rPr>
                <w:rFonts w:ascii="GHEA Grapalat" w:hAnsi="GHEA Grapalat" w:cs="Sylfaen"/>
                <w:sz w:val="18"/>
              </w:rPr>
              <w:t>հաստատված</w:t>
            </w:r>
            <w:r w:rsidRPr="00E80B7A">
              <w:rPr>
                <w:rFonts w:ascii="GHEA Grapalat" w:hAnsi="GHEA Grapalat"/>
                <w:sz w:val="18"/>
              </w:rPr>
              <w:t xml:space="preserve"> «</w:t>
            </w:r>
            <w:r w:rsidRPr="00E80B7A">
              <w:rPr>
                <w:rFonts w:ascii="GHEA Grapalat" w:hAnsi="GHEA Grapalat" w:cs="Sylfaen"/>
                <w:sz w:val="18"/>
              </w:rPr>
              <w:t>Ներքին</w:t>
            </w:r>
            <w:r w:rsidRPr="00E80B7A">
              <w:rPr>
                <w:rFonts w:ascii="GHEA Grapalat" w:hAnsi="GHEA Grapalat"/>
                <w:sz w:val="18"/>
              </w:rPr>
              <w:t xml:space="preserve"> </w:t>
            </w:r>
            <w:r w:rsidRPr="00E80B7A">
              <w:rPr>
                <w:rFonts w:ascii="GHEA Grapalat" w:hAnsi="GHEA Grapalat" w:cs="Sylfaen"/>
                <w:sz w:val="18"/>
              </w:rPr>
              <w:t>այրման</w:t>
            </w:r>
            <w:r w:rsidRPr="00E80B7A">
              <w:rPr>
                <w:rFonts w:ascii="GHEA Grapalat" w:hAnsi="GHEA Grapalat"/>
                <w:sz w:val="18"/>
              </w:rPr>
              <w:t xml:space="preserve"> </w:t>
            </w:r>
            <w:r w:rsidRPr="00E80B7A">
              <w:rPr>
                <w:rFonts w:ascii="GHEA Grapalat" w:hAnsi="GHEA Grapalat" w:cs="Sylfaen"/>
                <w:sz w:val="18"/>
              </w:rPr>
              <w:t>շարժիչային</w:t>
            </w:r>
            <w:r w:rsidRPr="00E80B7A">
              <w:rPr>
                <w:rFonts w:ascii="GHEA Grapalat" w:hAnsi="GHEA Grapalat"/>
                <w:sz w:val="18"/>
              </w:rPr>
              <w:t xml:space="preserve"> </w:t>
            </w:r>
            <w:r w:rsidRPr="00E80B7A">
              <w:rPr>
                <w:rFonts w:ascii="GHEA Grapalat" w:hAnsi="GHEA Grapalat" w:cs="Sylfaen"/>
                <w:sz w:val="18"/>
              </w:rPr>
              <w:t>վառելիքների</w:t>
            </w:r>
            <w:r w:rsidRPr="00E80B7A">
              <w:rPr>
                <w:rFonts w:ascii="GHEA Grapalat" w:hAnsi="GHEA Grapalat"/>
                <w:sz w:val="18"/>
              </w:rPr>
              <w:t xml:space="preserve"> </w:t>
            </w:r>
            <w:r w:rsidRPr="00E80B7A">
              <w:rPr>
                <w:rFonts w:ascii="GHEA Grapalat" w:hAnsi="GHEA Grapalat" w:cs="Sylfaen"/>
                <w:sz w:val="18"/>
              </w:rPr>
              <w:t>տեխնիկական</w:t>
            </w:r>
            <w:r w:rsidRPr="00E80B7A">
              <w:rPr>
                <w:rFonts w:ascii="GHEA Grapalat" w:hAnsi="GHEA Grapalat"/>
                <w:sz w:val="18"/>
              </w:rPr>
              <w:t xml:space="preserve"> </w:t>
            </w:r>
            <w:r w:rsidRPr="00E80B7A">
              <w:rPr>
                <w:rFonts w:ascii="GHEA Grapalat" w:hAnsi="GHEA Grapalat" w:cs="Sylfaen"/>
                <w:sz w:val="18"/>
              </w:rPr>
              <w:t>կանոնակարգի</w:t>
            </w:r>
            <w:r w:rsidRPr="00E80B7A">
              <w:rPr>
                <w:rFonts w:ascii="GHEA Grapalat" w:hAnsi="GHEA Grapalat"/>
                <w:sz w:val="18"/>
              </w:rPr>
              <w:t>»:</w:t>
            </w:r>
          </w:p>
          <w:p w14:paraId="06085348" w14:textId="77777777" w:rsidR="00E80B7A" w:rsidRPr="007E2AB2" w:rsidRDefault="00E80B7A" w:rsidP="00E80B7A">
            <w:pPr>
              <w:jc w:val="center"/>
              <w:rPr>
                <w:rFonts w:ascii="GHEA Grapalat" w:hAnsi="GHEA Grapalat"/>
                <w:sz w:val="18"/>
              </w:rPr>
            </w:pPr>
          </w:p>
          <w:p w14:paraId="5EB80557" w14:textId="028215C9" w:rsidR="00E80B7A" w:rsidRPr="007E2AB2" w:rsidRDefault="00E80B7A" w:rsidP="00E80B7A">
            <w:pPr>
              <w:jc w:val="center"/>
              <w:rPr>
                <w:rFonts w:ascii="GHEA Grapalat" w:hAnsi="GHEA Grapalat"/>
                <w:sz w:val="18"/>
              </w:rPr>
            </w:pPr>
          </w:p>
        </w:tc>
        <w:tc>
          <w:tcPr>
            <w:tcW w:w="904" w:type="dxa"/>
            <w:vAlign w:val="center"/>
          </w:tcPr>
          <w:p w14:paraId="1ECAF024" w14:textId="77777777" w:rsidR="00E80B7A" w:rsidRPr="00E80B7A" w:rsidRDefault="00E80B7A" w:rsidP="00E80B7A">
            <w:pPr>
              <w:jc w:val="center"/>
              <w:rPr>
                <w:rFonts w:ascii="GHEA Grapalat" w:hAnsi="GHEA Grapalat"/>
                <w:sz w:val="18"/>
              </w:rPr>
            </w:pPr>
            <w:r w:rsidRPr="00E80B7A">
              <w:rPr>
                <w:rFonts w:ascii="GHEA Grapalat" w:hAnsi="GHEA Grapalat"/>
                <w:sz w:val="18"/>
              </w:rPr>
              <w:t>Լիտր</w:t>
            </w:r>
          </w:p>
          <w:p w14:paraId="54B1BDBC" w14:textId="662190F2" w:rsidR="00E80B7A" w:rsidRPr="004014A7" w:rsidRDefault="00E80B7A" w:rsidP="00B009C0">
            <w:pPr>
              <w:jc w:val="center"/>
              <w:rPr>
                <w:rFonts w:ascii="GHEA Grapalat" w:hAnsi="GHEA Grapalat"/>
                <w:sz w:val="18"/>
              </w:rPr>
            </w:pPr>
          </w:p>
        </w:tc>
        <w:tc>
          <w:tcPr>
            <w:tcW w:w="865" w:type="dxa"/>
            <w:vAlign w:val="center"/>
          </w:tcPr>
          <w:p w14:paraId="41C8BB0D" w14:textId="77777777" w:rsidR="00E80B7A" w:rsidRPr="004014A7" w:rsidRDefault="00E80B7A" w:rsidP="00B009C0">
            <w:pPr>
              <w:jc w:val="center"/>
              <w:rPr>
                <w:rFonts w:ascii="GHEA Grapalat" w:hAnsi="GHEA Grapalat"/>
                <w:sz w:val="18"/>
              </w:rPr>
            </w:pPr>
          </w:p>
        </w:tc>
        <w:tc>
          <w:tcPr>
            <w:tcW w:w="783" w:type="dxa"/>
            <w:vAlign w:val="center"/>
          </w:tcPr>
          <w:p w14:paraId="4CBCAED3" w14:textId="77777777" w:rsidR="00E80B7A" w:rsidRPr="004014A7" w:rsidRDefault="00E80B7A" w:rsidP="00B009C0">
            <w:pPr>
              <w:jc w:val="center"/>
              <w:rPr>
                <w:rFonts w:ascii="GHEA Grapalat" w:hAnsi="GHEA Grapalat"/>
                <w:sz w:val="18"/>
              </w:rPr>
            </w:pPr>
          </w:p>
        </w:tc>
        <w:tc>
          <w:tcPr>
            <w:tcW w:w="1051" w:type="dxa"/>
            <w:vAlign w:val="center"/>
          </w:tcPr>
          <w:p w14:paraId="7D8BAAF7" w14:textId="32FBC80A" w:rsidR="00E80B7A" w:rsidRPr="00E80B7A" w:rsidRDefault="00E80B7A" w:rsidP="00B009C0">
            <w:pPr>
              <w:jc w:val="center"/>
              <w:rPr>
                <w:rFonts w:ascii="GHEA Grapalat" w:hAnsi="GHEA Grapalat"/>
                <w:sz w:val="18"/>
                <w:lang w:val="ru-RU"/>
              </w:rPr>
            </w:pPr>
            <w:r>
              <w:rPr>
                <w:rFonts w:ascii="GHEA Grapalat" w:hAnsi="GHEA Grapalat"/>
                <w:sz w:val="18"/>
                <w:lang w:val="ru-RU"/>
              </w:rPr>
              <w:t>1550</w:t>
            </w:r>
          </w:p>
        </w:tc>
        <w:tc>
          <w:tcPr>
            <w:tcW w:w="1057" w:type="dxa"/>
            <w:vAlign w:val="center"/>
          </w:tcPr>
          <w:p w14:paraId="722ACF85" w14:textId="77777777" w:rsidR="00E80B7A" w:rsidRPr="004014A7" w:rsidRDefault="00E80B7A" w:rsidP="00B009C0">
            <w:pPr>
              <w:jc w:val="center"/>
              <w:rPr>
                <w:rFonts w:ascii="GHEA Grapalat" w:hAnsi="GHEA Grapalat"/>
                <w:sz w:val="18"/>
              </w:rPr>
            </w:pPr>
            <w:r>
              <w:rPr>
                <w:rFonts w:ascii="GHEA Grapalat" w:hAnsi="GHEA Grapalat"/>
                <w:sz w:val="18"/>
              </w:rPr>
              <w:t>Ք.Երևան Տիտոգրադյան 14/10</w:t>
            </w:r>
          </w:p>
        </w:tc>
        <w:tc>
          <w:tcPr>
            <w:tcW w:w="1143" w:type="dxa"/>
            <w:vAlign w:val="center"/>
          </w:tcPr>
          <w:p w14:paraId="6F682304" w14:textId="77777777" w:rsidR="00E80B7A" w:rsidRPr="004014A7" w:rsidRDefault="00E80B7A" w:rsidP="00B009C0">
            <w:pPr>
              <w:jc w:val="center"/>
              <w:rPr>
                <w:rFonts w:ascii="GHEA Grapalat" w:hAnsi="GHEA Grapalat"/>
                <w:sz w:val="18"/>
              </w:rPr>
            </w:pPr>
            <w:r w:rsidRPr="004014A7">
              <w:rPr>
                <w:rFonts w:ascii="GHEA Grapalat" w:hAnsi="GHEA Grapalat"/>
                <w:sz w:val="18"/>
              </w:rPr>
              <w:t>Համաձայն պատվերի</w:t>
            </w:r>
          </w:p>
        </w:tc>
        <w:tc>
          <w:tcPr>
            <w:tcW w:w="1568" w:type="dxa"/>
            <w:vMerge w:val="restart"/>
          </w:tcPr>
          <w:p w14:paraId="09143A7B" w14:textId="77777777" w:rsidR="00E80B7A" w:rsidRPr="00DA3A7C" w:rsidRDefault="00E80B7A" w:rsidP="00B009C0">
            <w:pPr>
              <w:jc w:val="center"/>
              <w:rPr>
                <w:rFonts w:ascii="GHEA Grapalat" w:hAnsi="GHEA Grapalat"/>
                <w:sz w:val="18"/>
              </w:rPr>
            </w:pPr>
            <w:r w:rsidRPr="00DA3A7C">
              <w:rPr>
                <w:rFonts w:ascii="GHEA Grapalat" w:hAnsi="GHEA Grapalat" w:cs="Sylfaen"/>
                <w:sz w:val="18"/>
                <w:szCs w:val="18"/>
                <w:lang w:val="pt-BR"/>
              </w:rPr>
              <w:t xml:space="preserve">Ապրանքի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w:t>
            </w:r>
            <w:r w:rsidRPr="00DA3A7C">
              <w:rPr>
                <w:rFonts w:ascii="GHEA Grapalat" w:hAnsi="GHEA Grapalat" w:cs="Sylfaen"/>
                <w:sz w:val="18"/>
                <w:szCs w:val="18"/>
                <w:lang w:val="pt-BR"/>
              </w:rPr>
              <w:lastRenderedPageBreak/>
              <w:t>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tc>
      </w:tr>
      <w:tr w:rsidR="00E80B7A" w:rsidRPr="00A71D81" w14:paraId="503F962D" w14:textId="77777777" w:rsidTr="00E80B7A">
        <w:tc>
          <w:tcPr>
            <w:tcW w:w="810" w:type="dxa"/>
            <w:vAlign w:val="center"/>
          </w:tcPr>
          <w:p w14:paraId="6A445903" w14:textId="77777777" w:rsidR="00E80B7A" w:rsidRPr="004014A7" w:rsidRDefault="00E80B7A" w:rsidP="00B009C0">
            <w:pPr>
              <w:jc w:val="center"/>
              <w:rPr>
                <w:rFonts w:ascii="GHEA Grapalat" w:hAnsi="GHEA Grapalat"/>
                <w:sz w:val="18"/>
              </w:rPr>
            </w:pPr>
            <w:r>
              <w:rPr>
                <w:rFonts w:ascii="GHEA Grapalat" w:hAnsi="GHEA Grapalat"/>
                <w:sz w:val="18"/>
              </w:rPr>
              <w:lastRenderedPageBreak/>
              <w:t>2</w:t>
            </w:r>
          </w:p>
        </w:tc>
        <w:tc>
          <w:tcPr>
            <w:tcW w:w="1260" w:type="dxa"/>
            <w:vAlign w:val="center"/>
          </w:tcPr>
          <w:p w14:paraId="5B17BCC0" w14:textId="77777777" w:rsidR="00E80B7A" w:rsidRPr="00D90909" w:rsidRDefault="00E80B7A" w:rsidP="00B009C0">
            <w:pPr>
              <w:jc w:val="center"/>
              <w:rPr>
                <w:rFonts w:ascii="GHEA Grapalat" w:hAnsi="GHEA Grapalat"/>
                <w:sz w:val="18"/>
              </w:rPr>
            </w:pPr>
            <w:r w:rsidRPr="00D90909">
              <w:rPr>
                <w:rFonts w:ascii="GHEA Grapalat" w:hAnsi="GHEA Grapalat"/>
                <w:sz w:val="18"/>
              </w:rPr>
              <w:t>09132200</w:t>
            </w:r>
          </w:p>
        </w:tc>
        <w:tc>
          <w:tcPr>
            <w:tcW w:w="1260" w:type="dxa"/>
            <w:vAlign w:val="center"/>
          </w:tcPr>
          <w:p w14:paraId="38B10AD6" w14:textId="77777777" w:rsidR="00E80B7A" w:rsidRPr="00D90909" w:rsidRDefault="00E80B7A" w:rsidP="00B009C0">
            <w:pPr>
              <w:jc w:val="center"/>
              <w:rPr>
                <w:rFonts w:ascii="GHEA Grapalat" w:hAnsi="GHEA Grapalat"/>
                <w:sz w:val="18"/>
              </w:rPr>
            </w:pPr>
            <w:r w:rsidRPr="00D90909">
              <w:rPr>
                <w:rFonts w:ascii="GHEA Grapalat" w:hAnsi="GHEA Grapalat"/>
                <w:sz w:val="18"/>
              </w:rPr>
              <w:t>Բենզին ռեգուլյար</w:t>
            </w:r>
          </w:p>
        </w:tc>
        <w:tc>
          <w:tcPr>
            <w:tcW w:w="1150" w:type="dxa"/>
            <w:vAlign w:val="center"/>
          </w:tcPr>
          <w:p w14:paraId="7AF97B98" w14:textId="77777777" w:rsidR="00E80B7A" w:rsidRPr="004014A7" w:rsidRDefault="00E80B7A" w:rsidP="00B009C0">
            <w:pPr>
              <w:jc w:val="center"/>
              <w:rPr>
                <w:rFonts w:ascii="GHEA Grapalat" w:hAnsi="GHEA Grapalat"/>
                <w:sz w:val="18"/>
              </w:rPr>
            </w:pPr>
          </w:p>
        </w:tc>
        <w:tc>
          <w:tcPr>
            <w:tcW w:w="4385" w:type="dxa"/>
            <w:vAlign w:val="center"/>
          </w:tcPr>
          <w:p w14:paraId="29F04B36" w14:textId="77777777" w:rsidR="00E80B7A" w:rsidRPr="007E2AB2" w:rsidRDefault="00E80B7A" w:rsidP="00B009C0">
            <w:pPr>
              <w:jc w:val="center"/>
              <w:rPr>
                <w:rFonts w:ascii="GHEA Grapalat" w:hAnsi="GHEA Grapalat"/>
                <w:sz w:val="18"/>
              </w:rPr>
            </w:pPr>
          </w:p>
          <w:p w14:paraId="17A1D151" w14:textId="77777777" w:rsidR="00E80B7A" w:rsidRPr="007E2AB2" w:rsidRDefault="00E80B7A" w:rsidP="00B009C0">
            <w:pPr>
              <w:jc w:val="center"/>
              <w:rPr>
                <w:rFonts w:ascii="GHEA Grapalat" w:hAnsi="GHEA Grapalat"/>
                <w:sz w:val="18"/>
              </w:rPr>
            </w:pPr>
            <w:r w:rsidRPr="00E80B7A">
              <w:rPr>
                <w:rFonts w:ascii="GHEA Grapalat" w:hAnsi="GHEA Grapalat"/>
                <w:sz w:val="18"/>
              </w:rPr>
              <w:t>բենզին</w:t>
            </w:r>
            <w:r w:rsidRPr="007E2AB2">
              <w:rPr>
                <w:rFonts w:ascii="GHEA Grapalat" w:hAnsi="GHEA Grapalat"/>
                <w:sz w:val="18"/>
              </w:rPr>
              <w:t xml:space="preserve">, </w:t>
            </w:r>
            <w:r w:rsidRPr="00E80B7A">
              <w:rPr>
                <w:rFonts w:ascii="GHEA Grapalat" w:hAnsi="GHEA Grapalat"/>
                <w:sz w:val="18"/>
              </w:rPr>
              <w:t>ռեգուլյար</w:t>
            </w:r>
            <w:r w:rsidRPr="007E2AB2">
              <w:rPr>
                <w:rFonts w:ascii="GHEA Grapalat" w:hAnsi="GHEA Grapalat"/>
                <w:sz w:val="18"/>
              </w:rPr>
              <w:t>/</w:t>
            </w:r>
            <w:r w:rsidRPr="00E80B7A">
              <w:rPr>
                <w:rFonts w:ascii="GHEA Grapalat" w:hAnsi="GHEA Grapalat"/>
                <w:sz w:val="18"/>
              </w:rPr>
              <w:t>Արտաքին</w:t>
            </w:r>
            <w:r w:rsidRPr="007E2AB2">
              <w:rPr>
                <w:rFonts w:ascii="GHEA Grapalat" w:hAnsi="GHEA Grapalat"/>
                <w:sz w:val="18"/>
              </w:rPr>
              <w:t xml:space="preserve"> </w:t>
            </w:r>
            <w:r w:rsidRPr="00E80B7A">
              <w:rPr>
                <w:rFonts w:ascii="GHEA Grapalat" w:hAnsi="GHEA Grapalat"/>
                <w:sz w:val="18"/>
              </w:rPr>
              <w:t>տեսքը</w:t>
            </w:r>
            <w:r w:rsidRPr="007E2AB2">
              <w:rPr>
                <w:rFonts w:ascii="GHEA Grapalat" w:hAnsi="GHEA Grapalat"/>
                <w:sz w:val="18"/>
              </w:rPr>
              <w:t xml:space="preserve">` </w:t>
            </w:r>
            <w:r w:rsidRPr="00E80B7A">
              <w:rPr>
                <w:rFonts w:ascii="GHEA Grapalat" w:hAnsi="GHEA Grapalat"/>
                <w:sz w:val="18"/>
              </w:rPr>
              <w:t>մաքուր</w:t>
            </w:r>
            <w:r w:rsidRPr="007E2AB2">
              <w:rPr>
                <w:rFonts w:ascii="GHEA Grapalat" w:hAnsi="GHEA Grapalat"/>
                <w:sz w:val="18"/>
              </w:rPr>
              <w:t xml:space="preserve"> </w:t>
            </w:r>
            <w:r w:rsidRPr="00E80B7A">
              <w:rPr>
                <w:rFonts w:ascii="GHEA Grapalat" w:hAnsi="GHEA Grapalat"/>
                <w:sz w:val="18"/>
              </w:rPr>
              <w:t>և</w:t>
            </w:r>
            <w:r w:rsidRPr="007E2AB2">
              <w:rPr>
                <w:rFonts w:ascii="GHEA Grapalat" w:hAnsi="GHEA Grapalat"/>
                <w:sz w:val="18"/>
              </w:rPr>
              <w:t xml:space="preserve"> </w:t>
            </w:r>
            <w:r w:rsidRPr="00E80B7A">
              <w:rPr>
                <w:rFonts w:ascii="GHEA Grapalat" w:hAnsi="GHEA Grapalat"/>
                <w:sz w:val="18"/>
              </w:rPr>
              <w:t>պարզ</w:t>
            </w:r>
            <w:r w:rsidRPr="007E2AB2">
              <w:rPr>
                <w:rFonts w:ascii="GHEA Grapalat" w:hAnsi="GHEA Grapalat"/>
                <w:sz w:val="18"/>
              </w:rPr>
              <w:t xml:space="preserve">, </w:t>
            </w:r>
            <w:r w:rsidRPr="00E80B7A">
              <w:rPr>
                <w:rFonts w:ascii="GHEA Grapalat" w:hAnsi="GHEA Grapalat"/>
                <w:sz w:val="18"/>
              </w:rPr>
              <w:t>օկտանային</w:t>
            </w:r>
            <w:r w:rsidRPr="007E2AB2">
              <w:rPr>
                <w:rFonts w:ascii="GHEA Grapalat" w:hAnsi="GHEA Grapalat"/>
                <w:sz w:val="18"/>
              </w:rPr>
              <w:t xml:space="preserve"> </w:t>
            </w:r>
            <w:r w:rsidRPr="00E80B7A">
              <w:rPr>
                <w:rFonts w:ascii="GHEA Grapalat" w:hAnsi="GHEA Grapalat"/>
                <w:sz w:val="18"/>
              </w:rPr>
              <w:t>թիվը</w:t>
            </w:r>
            <w:r w:rsidRPr="007E2AB2">
              <w:rPr>
                <w:rFonts w:ascii="GHEA Grapalat" w:hAnsi="GHEA Grapalat"/>
                <w:sz w:val="18"/>
              </w:rPr>
              <w:t xml:space="preserve"> </w:t>
            </w:r>
            <w:r w:rsidRPr="00E80B7A">
              <w:rPr>
                <w:rFonts w:ascii="GHEA Grapalat" w:hAnsi="GHEA Grapalat"/>
                <w:sz w:val="18"/>
              </w:rPr>
              <w:t>որոշված</w:t>
            </w:r>
            <w:r w:rsidRPr="007E2AB2">
              <w:rPr>
                <w:rFonts w:ascii="GHEA Grapalat" w:hAnsi="GHEA Grapalat"/>
                <w:sz w:val="18"/>
              </w:rPr>
              <w:t xml:space="preserve"> </w:t>
            </w:r>
            <w:r w:rsidRPr="00E80B7A">
              <w:rPr>
                <w:rFonts w:ascii="GHEA Grapalat" w:hAnsi="GHEA Grapalat"/>
                <w:sz w:val="18"/>
              </w:rPr>
              <w:t>հետազոտական</w:t>
            </w:r>
            <w:r w:rsidRPr="007E2AB2">
              <w:rPr>
                <w:rFonts w:ascii="GHEA Grapalat" w:hAnsi="GHEA Grapalat"/>
                <w:sz w:val="18"/>
              </w:rPr>
              <w:t xml:space="preserve"> </w:t>
            </w:r>
            <w:r w:rsidRPr="00E80B7A">
              <w:rPr>
                <w:rFonts w:ascii="GHEA Grapalat" w:hAnsi="GHEA Grapalat"/>
                <w:sz w:val="18"/>
              </w:rPr>
              <w:t>մեթոդով</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պակաս</w:t>
            </w:r>
            <w:r w:rsidRPr="007E2AB2">
              <w:rPr>
                <w:rFonts w:ascii="GHEA Grapalat" w:hAnsi="GHEA Grapalat"/>
                <w:sz w:val="18"/>
              </w:rPr>
              <w:t xml:space="preserve"> 91, </w:t>
            </w:r>
            <w:r w:rsidRPr="00E80B7A">
              <w:rPr>
                <w:rFonts w:ascii="GHEA Grapalat" w:hAnsi="GHEA Grapalat"/>
                <w:sz w:val="18"/>
              </w:rPr>
              <w:t>շարժիչային</w:t>
            </w:r>
            <w:r w:rsidRPr="007E2AB2">
              <w:rPr>
                <w:rFonts w:ascii="GHEA Grapalat" w:hAnsi="GHEA Grapalat"/>
                <w:sz w:val="18"/>
              </w:rPr>
              <w:t xml:space="preserve"> </w:t>
            </w:r>
            <w:r w:rsidRPr="00E80B7A">
              <w:rPr>
                <w:rFonts w:ascii="GHEA Grapalat" w:hAnsi="GHEA Grapalat"/>
                <w:sz w:val="18"/>
              </w:rPr>
              <w:t>մեթոդով</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պակաս</w:t>
            </w:r>
            <w:r w:rsidRPr="007E2AB2">
              <w:rPr>
                <w:rFonts w:ascii="GHEA Grapalat" w:hAnsi="GHEA Grapalat"/>
                <w:sz w:val="18"/>
              </w:rPr>
              <w:t xml:space="preserve"> 81, </w:t>
            </w:r>
            <w:r w:rsidRPr="00E80B7A">
              <w:rPr>
                <w:rFonts w:ascii="GHEA Grapalat" w:hAnsi="GHEA Grapalat"/>
                <w:sz w:val="18"/>
              </w:rPr>
              <w:t>բենզինի</w:t>
            </w:r>
            <w:r w:rsidRPr="007E2AB2">
              <w:rPr>
                <w:rFonts w:ascii="GHEA Grapalat" w:hAnsi="GHEA Grapalat"/>
                <w:sz w:val="18"/>
              </w:rPr>
              <w:t xml:space="preserve"> </w:t>
            </w:r>
            <w:r w:rsidRPr="00E80B7A">
              <w:rPr>
                <w:rFonts w:ascii="GHEA Grapalat" w:hAnsi="GHEA Grapalat"/>
                <w:sz w:val="18"/>
              </w:rPr>
              <w:t>հագեցած</w:t>
            </w:r>
            <w:r w:rsidRPr="007E2AB2">
              <w:rPr>
                <w:rFonts w:ascii="GHEA Grapalat" w:hAnsi="GHEA Grapalat"/>
                <w:sz w:val="18"/>
              </w:rPr>
              <w:t xml:space="preserve"> </w:t>
            </w:r>
            <w:r w:rsidRPr="00E80B7A">
              <w:rPr>
                <w:rFonts w:ascii="GHEA Grapalat" w:hAnsi="GHEA Grapalat"/>
                <w:sz w:val="18"/>
              </w:rPr>
              <w:t>գոլորշիների</w:t>
            </w:r>
            <w:r w:rsidRPr="007E2AB2">
              <w:rPr>
                <w:rFonts w:ascii="GHEA Grapalat" w:hAnsi="GHEA Grapalat"/>
                <w:sz w:val="18"/>
              </w:rPr>
              <w:t xml:space="preserve"> </w:t>
            </w:r>
            <w:r w:rsidRPr="00E80B7A">
              <w:rPr>
                <w:rFonts w:ascii="GHEA Grapalat" w:hAnsi="GHEA Grapalat"/>
                <w:sz w:val="18"/>
              </w:rPr>
              <w:t>ճնշումը</w:t>
            </w:r>
            <w:r w:rsidRPr="007E2AB2">
              <w:rPr>
                <w:rFonts w:ascii="GHEA Grapalat" w:hAnsi="GHEA Grapalat"/>
                <w:sz w:val="18"/>
              </w:rPr>
              <w:t>` 45-</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մինչև</w:t>
            </w:r>
            <w:r w:rsidRPr="007E2AB2">
              <w:rPr>
                <w:rFonts w:ascii="GHEA Grapalat" w:hAnsi="GHEA Grapalat"/>
                <w:sz w:val="18"/>
              </w:rPr>
              <w:t xml:space="preserve"> 100 </w:t>
            </w:r>
            <w:r w:rsidRPr="00E80B7A">
              <w:rPr>
                <w:rFonts w:ascii="GHEA Grapalat" w:hAnsi="GHEA Grapalat"/>
                <w:sz w:val="18"/>
              </w:rPr>
              <w:t>կՊա</w:t>
            </w:r>
            <w:r w:rsidRPr="007E2AB2">
              <w:rPr>
                <w:rFonts w:ascii="GHEA Grapalat" w:hAnsi="GHEA Grapalat"/>
                <w:sz w:val="18"/>
              </w:rPr>
              <w:t xml:space="preserve">, </w:t>
            </w:r>
            <w:r w:rsidRPr="00E80B7A">
              <w:rPr>
                <w:rFonts w:ascii="GHEA Grapalat" w:hAnsi="GHEA Grapalat"/>
                <w:sz w:val="18"/>
              </w:rPr>
              <w:t>կապարի</w:t>
            </w:r>
            <w:r w:rsidRPr="007E2AB2">
              <w:rPr>
                <w:rFonts w:ascii="GHEA Grapalat" w:hAnsi="GHEA Grapalat"/>
                <w:sz w:val="18"/>
              </w:rPr>
              <w:t xml:space="preserve"> </w:t>
            </w:r>
            <w:r w:rsidRPr="00E80B7A">
              <w:rPr>
                <w:rFonts w:ascii="GHEA Grapalat" w:hAnsi="GHEA Grapalat"/>
                <w:sz w:val="18"/>
              </w:rPr>
              <w:t>պարունակությունը</w:t>
            </w:r>
            <w:r w:rsidRPr="007E2AB2">
              <w:rPr>
                <w:rFonts w:ascii="GHEA Grapalat" w:hAnsi="GHEA Grapalat"/>
                <w:sz w:val="18"/>
              </w:rPr>
              <w:t xml:space="preserve"> 5 </w:t>
            </w:r>
            <w:r w:rsidRPr="00E80B7A">
              <w:rPr>
                <w:rFonts w:ascii="GHEA Grapalat" w:hAnsi="GHEA Grapalat"/>
                <w:sz w:val="18"/>
              </w:rPr>
              <w:t>մգ</w:t>
            </w:r>
            <w:r w:rsidRPr="007E2AB2">
              <w:rPr>
                <w:rFonts w:ascii="GHEA Grapalat" w:hAnsi="GHEA Grapalat"/>
                <w:sz w:val="18"/>
              </w:rPr>
              <w:t>/</w:t>
            </w:r>
            <w:r w:rsidRPr="00E80B7A">
              <w:rPr>
                <w:rFonts w:ascii="GHEA Grapalat" w:hAnsi="GHEA Grapalat"/>
                <w:sz w:val="18"/>
              </w:rPr>
              <w:t>դմ</w:t>
            </w:r>
            <w:r w:rsidRPr="007E2AB2">
              <w:rPr>
                <w:rFonts w:ascii="GHEA Grapalat" w:hAnsi="GHEA Grapalat"/>
                <w:sz w:val="18"/>
              </w:rPr>
              <w:t>3-</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 </w:t>
            </w:r>
            <w:r w:rsidRPr="00E80B7A">
              <w:rPr>
                <w:rFonts w:ascii="GHEA Grapalat" w:hAnsi="GHEA Grapalat"/>
                <w:sz w:val="18"/>
              </w:rPr>
              <w:t>բենզոլի</w:t>
            </w:r>
            <w:r w:rsidRPr="007E2AB2">
              <w:rPr>
                <w:rFonts w:ascii="GHEA Grapalat" w:hAnsi="GHEA Grapalat"/>
                <w:sz w:val="18"/>
              </w:rPr>
              <w:t xml:space="preserve"> </w:t>
            </w:r>
            <w:r w:rsidRPr="00E80B7A">
              <w:rPr>
                <w:rFonts w:ascii="GHEA Grapalat" w:hAnsi="GHEA Grapalat"/>
                <w:sz w:val="18"/>
              </w:rPr>
              <w:t>ծավալային</w:t>
            </w:r>
            <w:r w:rsidRPr="007E2AB2">
              <w:rPr>
                <w:rFonts w:ascii="GHEA Grapalat" w:hAnsi="GHEA Grapalat"/>
                <w:sz w:val="18"/>
              </w:rPr>
              <w:t xml:space="preserve"> </w:t>
            </w:r>
            <w:r w:rsidRPr="00E80B7A">
              <w:rPr>
                <w:rFonts w:ascii="GHEA Grapalat" w:hAnsi="GHEA Grapalat"/>
                <w:sz w:val="18"/>
              </w:rPr>
              <w:t>մասը</w:t>
            </w:r>
            <w:r w:rsidRPr="007E2AB2">
              <w:rPr>
                <w:rFonts w:ascii="GHEA Grapalat" w:hAnsi="GHEA Grapalat"/>
                <w:sz w:val="18"/>
              </w:rPr>
              <w:t xml:space="preserve"> 1 %-</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 </w:t>
            </w:r>
            <w:r w:rsidRPr="00E80B7A">
              <w:rPr>
                <w:rFonts w:ascii="GHEA Grapalat" w:hAnsi="GHEA Grapalat"/>
                <w:sz w:val="18"/>
              </w:rPr>
              <w:t>խտությունը</w:t>
            </w:r>
            <w:r w:rsidRPr="007E2AB2">
              <w:rPr>
                <w:rFonts w:ascii="GHEA Grapalat" w:hAnsi="GHEA Grapalat"/>
                <w:sz w:val="18"/>
              </w:rPr>
              <w:t xml:space="preserve">` 15 0 </w:t>
            </w:r>
            <w:r w:rsidRPr="00E80B7A">
              <w:rPr>
                <w:rFonts w:ascii="GHEA Grapalat" w:hAnsi="GHEA Grapalat"/>
                <w:sz w:val="18"/>
              </w:rPr>
              <w:t>C</w:t>
            </w:r>
            <w:r w:rsidRPr="007E2AB2">
              <w:rPr>
                <w:rFonts w:ascii="GHEA Grapalat" w:hAnsi="GHEA Grapalat"/>
                <w:sz w:val="18"/>
              </w:rPr>
              <w:t xml:space="preserve"> </w:t>
            </w:r>
            <w:r w:rsidRPr="00E80B7A">
              <w:rPr>
                <w:rFonts w:ascii="GHEA Grapalat" w:hAnsi="GHEA Grapalat"/>
                <w:sz w:val="18"/>
              </w:rPr>
              <w:t>ջերմաստիճանում</w:t>
            </w:r>
            <w:r w:rsidRPr="007E2AB2">
              <w:rPr>
                <w:rFonts w:ascii="GHEA Grapalat" w:hAnsi="GHEA Grapalat"/>
                <w:sz w:val="18"/>
              </w:rPr>
              <w:t>` 720-</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մինչև</w:t>
            </w:r>
            <w:r w:rsidRPr="007E2AB2">
              <w:rPr>
                <w:rFonts w:ascii="GHEA Grapalat" w:hAnsi="GHEA Grapalat"/>
                <w:sz w:val="18"/>
              </w:rPr>
              <w:t xml:space="preserve"> 775 </w:t>
            </w:r>
            <w:r w:rsidRPr="00E80B7A">
              <w:rPr>
                <w:rFonts w:ascii="GHEA Grapalat" w:hAnsi="GHEA Grapalat"/>
                <w:sz w:val="18"/>
              </w:rPr>
              <w:t>կգ</w:t>
            </w:r>
            <w:r w:rsidRPr="007E2AB2">
              <w:rPr>
                <w:rFonts w:ascii="GHEA Grapalat" w:hAnsi="GHEA Grapalat"/>
                <w:sz w:val="18"/>
              </w:rPr>
              <w:t>/</w:t>
            </w:r>
            <w:r w:rsidRPr="00E80B7A">
              <w:rPr>
                <w:rFonts w:ascii="GHEA Grapalat" w:hAnsi="GHEA Grapalat"/>
                <w:sz w:val="18"/>
              </w:rPr>
              <w:t>մ</w:t>
            </w:r>
            <w:r w:rsidRPr="007E2AB2">
              <w:rPr>
                <w:rFonts w:ascii="GHEA Grapalat" w:hAnsi="GHEA Grapalat"/>
                <w:sz w:val="18"/>
              </w:rPr>
              <w:t xml:space="preserve">3 , </w:t>
            </w:r>
            <w:r w:rsidRPr="00E80B7A">
              <w:rPr>
                <w:rFonts w:ascii="GHEA Grapalat" w:hAnsi="GHEA Grapalat"/>
                <w:sz w:val="18"/>
              </w:rPr>
              <w:t>ծծմբի</w:t>
            </w:r>
            <w:r w:rsidRPr="007E2AB2">
              <w:rPr>
                <w:rFonts w:ascii="GHEA Grapalat" w:hAnsi="GHEA Grapalat"/>
                <w:sz w:val="18"/>
              </w:rPr>
              <w:t xml:space="preserve"> </w:t>
            </w:r>
            <w:r w:rsidRPr="00E80B7A">
              <w:rPr>
                <w:rFonts w:ascii="GHEA Grapalat" w:hAnsi="GHEA Grapalat"/>
                <w:sz w:val="18"/>
              </w:rPr>
              <w:t>պարունակությունը</w:t>
            </w:r>
            <w:r w:rsidRPr="007E2AB2">
              <w:rPr>
                <w:rFonts w:ascii="GHEA Grapalat" w:hAnsi="GHEA Grapalat"/>
                <w:sz w:val="18"/>
              </w:rPr>
              <w:t xml:space="preserve">` 10 </w:t>
            </w:r>
            <w:r w:rsidRPr="00E80B7A">
              <w:rPr>
                <w:rFonts w:ascii="GHEA Grapalat" w:hAnsi="GHEA Grapalat"/>
                <w:sz w:val="18"/>
              </w:rPr>
              <w:t>մգ</w:t>
            </w:r>
            <w:r w:rsidRPr="007E2AB2">
              <w:rPr>
                <w:rFonts w:ascii="GHEA Grapalat" w:hAnsi="GHEA Grapalat"/>
                <w:sz w:val="18"/>
              </w:rPr>
              <w:t>/</w:t>
            </w:r>
            <w:r w:rsidRPr="00E80B7A">
              <w:rPr>
                <w:rFonts w:ascii="GHEA Grapalat" w:hAnsi="GHEA Grapalat"/>
                <w:sz w:val="18"/>
              </w:rPr>
              <w:t>կգ</w:t>
            </w:r>
            <w:r w:rsidRPr="007E2AB2">
              <w:rPr>
                <w:rFonts w:ascii="GHEA Grapalat" w:hAnsi="GHEA Grapalat"/>
                <w:sz w:val="18"/>
              </w:rPr>
              <w:t>-</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 </w:t>
            </w:r>
            <w:r w:rsidRPr="00E80B7A">
              <w:rPr>
                <w:rFonts w:ascii="GHEA Grapalat" w:hAnsi="GHEA Grapalat"/>
                <w:sz w:val="18"/>
              </w:rPr>
              <w:t>թթվածնի</w:t>
            </w:r>
            <w:r w:rsidRPr="007E2AB2">
              <w:rPr>
                <w:rFonts w:ascii="GHEA Grapalat" w:hAnsi="GHEA Grapalat"/>
                <w:sz w:val="18"/>
              </w:rPr>
              <w:t xml:space="preserve"> </w:t>
            </w:r>
            <w:r w:rsidRPr="00E80B7A">
              <w:rPr>
                <w:rFonts w:ascii="GHEA Grapalat" w:hAnsi="GHEA Grapalat"/>
                <w:sz w:val="18"/>
              </w:rPr>
              <w:t>զանգվածային</w:t>
            </w:r>
            <w:r w:rsidRPr="007E2AB2">
              <w:rPr>
                <w:rFonts w:ascii="GHEA Grapalat" w:hAnsi="GHEA Grapalat"/>
                <w:sz w:val="18"/>
              </w:rPr>
              <w:t xml:space="preserve"> </w:t>
            </w:r>
            <w:r w:rsidRPr="00E80B7A">
              <w:rPr>
                <w:rFonts w:ascii="GHEA Grapalat" w:hAnsi="GHEA Grapalat"/>
                <w:sz w:val="18"/>
              </w:rPr>
              <w:t>մասը</w:t>
            </w:r>
            <w:r w:rsidRPr="007E2AB2">
              <w:rPr>
                <w:rFonts w:ascii="GHEA Grapalat" w:hAnsi="GHEA Grapalat"/>
                <w:sz w:val="18"/>
              </w:rPr>
              <w:t>` 2,7 %-</w:t>
            </w:r>
            <w:r w:rsidRPr="00E80B7A">
              <w:rPr>
                <w:rFonts w:ascii="GHEA Grapalat" w:hAnsi="GHEA Grapalat"/>
                <w:sz w:val="18"/>
              </w:rPr>
              <w:t>ից</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 </w:t>
            </w:r>
            <w:r w:rsidRPr="00E80B7A">
              <w:rPr>
                <w:rFonts w:ascii="GHEA Grapalat" w:hAnsi="GHEA Grapalat"/>
                <w:sz w:val="18"/>
              </w:rPr>
              <w:t>օքսիդիչների</w:t>
            </w:r>
            <w:r w:rsidRPr="007E2AB2">
              <w:rPr>
                <w:rFonts w:ascii="GHEA Grapalat" w:hAnsi="GHEA Grapalat"/>
                <w:sz w:val="18"/>
              </w:rPr>
              <w:t xml:space="preserve"> </w:t>
            </w:r>
            <w:r w:rsidRPr="00E80B7A">
              <w:rPr>
                <w:rFonts w:ascii="GHEA Grapalat" w:hAnsi="GHEA Grapalat"/>
                <w:sz w:val="18"/>
              </w:rPr>
              <w:t>ծավալային</w:t>
            </w:r>
            <w:r w:rsidRPr="007E2AB2">
              <w:rPr>
                <w:rFonts w:ascii="GHEA Grapalat" w:hAnsi="GHEA Grapalat"/>
                <w:sz w:val="18"/>
              </w:rPr>
              <w:t xml:space="preserve"> </w:t>
            </w:r>
            <w:r w:rsidRPr="00E80B7A">
              <w:rPr>
                <w:rFonts w:ascii="GHEA Grapalat" w:hAnsi="GHEA Grapalat"/>
                <w:sz w:val="18"/>
              </w:rPr>
              <w:t>մասը</w:t>
            </w:r>
            <w:r w:rsidRPr="007E2AB2">
              <w:rPr>
                <w:rFonts w:ascii="GHEA Grapalat" w:hAnsi="GHEA Grapalat"/>
                <w:sz w:val="18"/>
              </w:rPr>
              <w:t xml:space="preserve">, </w:t>
            </w:r>
            <w:r w:rsidRPr="00E80B7A">
              <w:rPr>
                <w:rFonts w:ascii="GHEA Grapalat" w:hAnsi="GHEA Grapalat"/>
                <w:sz w:val="18"/>
              </w:rPr>
              <w:t>ոչ</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 </w:t>
            </w:r>
            <w:r w:rsidRPr="00E80B7A">
              <w:rPr>
                <w:rFonts w:ascii="GHEA Grapalat" w:hAnsi="GHEA Grapalat"/>
                <w:sz w:val="18"/>
              </w:rPr>
              <w:t>մեթանոլ</w:t>
            </w:r>
            <w:r w:rsidRPr="007E2AB2">
              <w:rPr>
                <w:rFonts w:ascii="GHEA Grapalat" w:hAnsi="GHEA Grapalat"/>
                <w:sz w:val="18"/>
              </w:rPr>
              <w:t xml:space="preserve">-3 %, </w:t>
            </w:r>
            <w:r w:rsidRPr="00E80B7A">
              <w:rPr>
                <w:rFonts w:ascii="GHEA Grapalat" w:hAnsi="GHEA Grapalat"/>
                <w:sz w:val="18"/>
              </w:rPr>
              <w:t>էթանոլ</w:t>
            </w:r>
            <w:r w:rsidRPr="007E2AB2">
              <w:rPr>
                <w:rFonts w:ascii="GHEA Grapalat" w:hAnsi="GHEA Grapalat"/>
                <w:sz w:val="18"/>
              </w:rPr>
              <w:t xml:space="preserve">-5 %, </w:t>
            </w:r>
            <w:r w:rsidRPr="00E80B7A">
              <w:rPr>
                <w:rFonts w:ascii="GHEA Grapalat" w:hAnsi="GHEA Grapalat"/>
                <w:sz w:val="18"/>
              </w:rPr>
              <w:t>իզոպրոպիլ</w:t>
            </w:r>
            <w:r w:rsidRPr="007E2AB2">
              <w:rPr>
                <w:rFonts w:ascii="GHEA Grapalat" w:hAnsi="GHEA Grapalat"/>
                <w:sz w:val="18"/>
              </w:rPr>
              <w:t xml:space="preserve"> </w:t>
            </w:r>
            <w:r w:rsidRPr="00E80B7A">
              <w:rPr>
                <w:rFonts w:ascii="GHEA Grapalat" w:hAnsi="GHEA Grapalat"/>
                <w:sz w:val="18"/>
              </w:rPr>
              <w:t>սպիրտ</w:t>
            </w:r>
            <w:r w:rsidRPr="007E2AB2">
              <w:rPr>
                <w:rFonts w:ascii="GHEA Grapalat" w:hAnsi="GHEA Grapalat"/>
                <w:sz w:val="18"/>
              </w:rPr>
              <w:t xml:space="preserve">-10%, </w:t>
            </w:r>
            <w:r w:rsidRPr="00E80B7A">
              <w:rPr>
                <w:rFonts w:ascii="GHEA Grapalat" w:hAnsi="GHEA Grapalat"/>
                <w:sz w:val="18"/>
              </w:rPr>
              <w:t>իզոբուտիլ</w:t>
            </w:r>
            <w:r w:rsidRPr="007E2AB2">
              <w:rPr>
                <w:rFonts w:ascii="GHEA Grapalat" w:hAnsi="GHEA Grapalat"/>
                <w:sz w:val="18"/>
              </w:rPr>
              <w:t xml:space="preserve"> </w:t>
            </w:r>
            <w:r w:rsidRPr="00E80B7A">
              <w:rPr>
                <w:rFonts w:ascii="GHEA Grapalat" w:hAnsi="GHEA Grapalat"/>
                <w:sz w:val="18"/>
              </w:rPr>
              <w:t>սպիրտ</w:t>
            </w:r>
            <w:r w:rsidRPr="007E2AB2">
              <w:rPr>
                <w:rFonts w:ascii="GHEA Grapalat" w:hAnsi="GHEA Grapalat"/>
                <w:sz w:val="18"/>
              </w:rPr>
              <w:t xml:space="preserve">-10 %, </w:t>
            </w:r>
            <w:r w:rsidRPr="00E80B7A">
              <w:rPr>
                <w:rFonts w:ascii="GHEA Grapalat" w:hAnsi="GHEA Grapalat"/>
                <w:sz w:val="18"/>
              </w:rPr>
              <w:t>եռաբութիլ</w:t>
            </w:r>
            <w:r w:rsidRPr="007E2AB2">
              <w:rPr>
                <w:rFonts w:ascii="GHEA Grapalat" w:hAnsi="GHEA Grapalat"/>
                <w:sz w:val="18"/>
              </w:rPr>
              <w:t xml:space="preserve"> </w:t>
            </w:r>
            <w:r w:rsidRPr="00E80B7A">
              <w:rPr>
                <w:rFonts w:ascii="GHEA Grapalat" w:hAnsi="GHEA Grapalat"/>
                <w:sz w:val="18"/>
              </w:rPr>
              <w:t>սպիրտ</w:t>
            </w:r>
            <w:r w:rsidRPr="007E2AB2">
              <w:rPr>
                <w:rFonts w:ascii="GHEA Grapalat" w:hAnsi="GHEA Grapalat"/>
                <w:sz w:val="18"/>
              </w:rPr>
              <w:t xml:space="preserve">-7 %, </w:t>
            </w:r>
            <w:r w:rsidRPr="00E80B7A">
              <w:rPr>
                <w:rFonts w:ascii="GHEA Grapalat" w:hAnsi="GHEA Grapalat"/>
                <w:sz w:val="18"/>
              </w:rPr>
              <w:t>եթերներ</w:t>
            </w:r>
            <w:r w:rsidRPr="007E2AB2">
              <w:rPr>
                <w:rFonts w:ascii="GHEA Grapalat" w:hAnsi="GHEA Grapalat"/>
                <w:sz w:val="18"/>
              </w:rPr>
              <w:t xml:space="preserve"> (</w:t>
            </w:r>
            <w:r w:rsidRPr="00E80B7A">
              <w:rPr>
                <w:rFonts w:ascii="GHEA Grapalat" w:hAnsi="GHEA Grapalat"/>
                <w:sz w:val="18"/>
              </w:rPr>
              <w:t>C</w:t>
            </w:r>
            <w:r w:rsidRPr="007E2AB2">
              <w:rPr>
                <w:rFonts w:ascii="GHEA Grapalat" w:hAnsi="GHEA Grapalat"/>
                <w:sz w:val="18"/>
              </w:rPr>
              <w:t xml:space="preserve">5 </w:t>
            </w:r>
            <w:r w:rsidRPr="00E80B7A">
              <w:rPr>
                <w:rFonts w:ascii="GHEA Grapalat" w:hAnsi="GHEA Grapalat"/>
                <w:sz w:val="18"/>
              </w:rPr>
              <w:t>և</w:t>
            </w:r>
            <w:r w:rsidRPr="007E2AB2">
              <w:rPr>
                <w:rFonts w:ascii="GHEA Grapalat" w:hAnsi="GHEA Grapalat"/>
                <w:sz w:val="18"/>
              </w:rPr>
              <w:t xml:space="preserve"> </w:t>
            </w:r>
            <w:r w:rsidRPr="00E80B7A">
              <w:rPr>
                <w:rFonts w:ascii="GHEA Grapalat" w:hAnsi="GHEA Grapalat"/>
                <w:sz w:val="18"/>
              </w:rPr>
              <w:t>ավելի</w:t>
            </w:r>
            <w:r w:rsidRPr="007E2AB2">
              <w:rPr>
                <w:rFonts w:ascii="GHEA Grapalat" w:hAnsi="GHEA Grapalat"/>
                <w:sz w:val="18"/>
              </w:rPr>
              <w:t xml:space="preserve">)-15 %, </w:t>
            </w:r>
            <w:r w:rsidRPr="00E80B7A">
              <w:rPr>
                <w:rFonts w:ascii="GHEA Grapalat" w:hAnsi="GHEA Grapalat"/>
                <w:sz w:val="18"/>
              </w:rPr>
              <w:t>այլ</w:t>
            </w:r>
            <w:r w:rsidRPr="007E2AB2">
              <w:rPr>
                <w:rFonts w:ascii="GHEA Grapalat" w:hAnsi="GHEA Grapalat"/>
                <w:sz w:val="18"/>
              </w:rPr>
              <w:t xml:space="preserve"> </w:t>
            </w:r>
            <w:r w:rsidRPr="00E80B7A">
              <w:rPr>
                <w:rFonts w:ascii="GHEA Grapalat" w:hAnsi="GHEA Grapalat"/>
                <w:sz w:val="18"/>
              </w:rPr>
              <w:t>օքսիդիչներ</w:t>
            </w:r>
            <w:r w:rsidRPr="007E2AB2">
              <w:rPr>
                <w:rFonts w:ascii="GHEA Grapalat" w:hAnsi="GHEA Grapalat"/>
                <w:sz w:val="18"/>
              </w:rPr>
              <w:t xml:space="preserve">-10 %, </w:t>
            </w:r>
            <w:r w:rsidRPr="00E80B7A">
              <w:rPr>
                <w:rFonts w:ascii="GHEA Grapalat" w:hAnsi="GHEA Grapalat"/>
                <w:sz w:val="18"/>
              </w:rPr>
              <w:t>անվտանգությունը</w:t>
            </w:r>
            <w:r w:rsidRPr="007E2AB2">
              <w:rPr>
                <w:rFonts w:ascii="GHEA Grapalat" w:hAnsi="GHEA Grapalat"/>
                <w:sz w:val="18"/>
              </w:rPr>
              <w:t xml:space="preserve">, </w:t>
            </w:r>
            <w:r w:rsidRPr="00E80B7A">
              <w:rPr>
                <w:rFonts w:ascii="GHEA Grapalat" w:hAnsi="GHEA Grapalat"/>
                <w:sz w:val="18"/>
              </w:rPr>
              <w:t>մակնշումը</w:t>
            </w:r>
            <w:r w:rsidRPr="007E2AB2">
              <w:rPr>
                <w:rFonts w:ascii="GHEA Grapalat" w:hAnsi="GHEA Grapalat"/>
                <w:sz w:val="18"/>
              </w:rPr>
              <w:t xml:space="preserve"> </w:t>
            </w:r>
            <w:r w:rsidRPr="00E80B7A">
              <w:rPr>
                <w:rFonts w:ascii="GHEA Grapalat" w:hAnsi="GHEA Grapalat"/>
                <w:sz w:val="18"/>
              </w:rPr>
              <w:t>և</w:t>
            </w:r>
            <w:r w:rsidRPr="007E2AB2">
              <w:rPr>
                <w:rFonts w:ascii="GHEA Grapalat" w:hAnsi="GHEA Grapalat"/>
                <w:sz w:val="18"/>
              </w:rPr>
              <w:t xml:space="preserve"> </w:t>
            </w:r>
            <w:r w:rsidRPr="00E80B7A">
              <w:rPr>
                <w:rFonts w:ascii="GHEA Grapalat" w:hAnsi="GHEA Grapalat"/>
                <w:sz w:val="18"/>
              </w:rPr>
              <w:t>փաթեթավորումը</w:t>
            </w:r>
            <w:r w:rsidRPr="007E2AB2">
              <w:rPr>
                <w:rFonts w:ascii="GHEA Grapalat" w:hAnsi="GHEA Grapalat"/>
                <w:sz w:val="18"/>
              </w:rPr>
              <w:t xml:space="preserve">` </w:t>
            </w:r>
            <w:r w:rsidRPr="00E80B7A">
              <w:rPr>
                <w:rFonts w:ascii="GHEA Grapalat" w:hAnsi="GHEA Grapalat"/>
                <w:sz w:val="18"/>
              </w:rPr>
              <w:t>ըստ</w:t>
            </w:r>
            <w:r w:rsidRPr="007E2AB2">
              <w:rPr>
                <w:rFonts w:ascii="GHEA Grapalat" w:hAnsi="GHEA Grapalat"/>
                <w:sz w:val="18"/>
              </w:rPr>
              <w:t xml:space="preserve"> </w:t>
            </w:r>
            <w:r w:rsidRPr="00E80B7A">
              <w:rPr>
                <w:rFonts w:ascii="GHEA Grapalat" w:hAnsi="GHEA Grapalat"/>
                <w:sz w:val="18"/>
              </w:rPr>
              <w:t>ՀՀ</w:t>
            </w:r>
            <w:r w:rsidRPr="007E2AB2">
              <w:rPr>
                <w:rFonts w:ascii="GHEA Grapalat" w:hAnsi="GHEA Grapalat"/>
                <w:sz w:val="18"/>
              </w:rPr>
              <w:t xml:space="preserve"> </w:t>
            </w:r>
            <w:r w:rsidRPr="00E80B7A">
              <w:rPr>
                <w:rFonts w:ascii="GHEA Grapalat" w:hAnsi="GHEA Grapalat"/>
                <w:sz w:val="18"/>
              </w:rPr>
              <w:t>կառավարության</w:t>
            </w:r>
            <w:r w:rsidRPr="007E2AB2">
              <w:rPr>
                <w:rFonts w:ascii="GHEA Grapalat" w:hAnsi="GHEA Grapalat"/>
                <w:sz w:val="18"/>
              </w:rPr>
              <w:t xml:space="preserve"> 2004</w:t>
            </w:r>
            <w:r w:rsidRPr="00E80B7A">
              <w:rPr>
                <w:rFonts w:ascii="GHEA Grapalat" w:hAnsi="GHEA Grapalat"/>
                <w:sz w:val="18"/>
              </w:rPr>
              <w:t>թ</w:t>
            </w:r>
            <w:r w:rsidRPr="007E2AB2">
              <w:rPr>
                <w:rFonts w:ascii="GHEA Grapalat" w:hAnsi="GHEA Grapalat"/>
                <w:sz w:val="18"/>
              </w:rPr>
              <w:t xml:space="preserve">. </w:t>
            </w:r>
            <w:r w:rsidRPr="00E80B7A">
              <w:rPr>
                <w:rFonts w:ascii="GHEA Grapalat" w:hAnsi="GHEA Grapalat"/>
                <w:sz w:val="18"/>
              </w:rPr>
              <w:t>նոյեմբերի</w:t>
            </w:r>
            <w:r w:rsidRPr="007E2AB2">
              <w:rPr>
                <w:rFonts w:ascii="GHEA Grapalat" w:hAnsi="GHEA Grapalat"/>
                <w:sz w:val="18"/>
              </w:rPr>
              <w:t xml:space="preserve"> 11-</w:t>
            </w:r>
            <w:r w:rsidRPr="00E80B7A">
              <w:rPr>
                <w:rFonts w:ascii="GHEA Grapalat" w:hAnsi="GHEA Grapalat"/>
                <w:sz w:val="18"/>
              </w:rPr>
              <w:t>ի</w:t>
            </w:r>
            <w:r w:rsidRPr="007E2AB2">
              <w:rPr>
                <w:rFonts w:ascii="GHEA Grapalat" w:hAnsi="GHEA Grapalat"/>
                <w:sz w:val="18"/>
              </w:rPr>
              <w:t xml:space="preserve"> </w:t>
            </w:r>
            <w:r w:rsidRPr="00E80B7A">
              <w:rPr>
                <w:rFonts w:ascii="GHEA Grapalat" w:hAnsi="GHEA Grapalat"/>
                <w:sz w:val="18"/>
              </w:rPr>
              <w:t>N</w:t>
            </w:r>
            <w:r w:rsidRPr="007E2AB2">
              <w:rPr>
                <w:rFonts w:ascii="GHEA Grapalat" w:hAnsi="GHEA Grapalat"/>
                <w:sz w:val="18"/>
              </w:rPr>
              <w:t xml:space="preserve"> 1592-</w:t>
            </w:r>
            <w:r w:rsidRPr="00E80B7A">
              <w:rPr>
                <w:rFonts w:ascii="GHEA Grapalat" w:hAnsi="GHEA Grapalat"/>
                <w:sz w:val="18"/>
              </w:rPr>
              <w:t>Ն</w:t>
            </w:r>
            <w:r w:rsidRPr="007E2AB2">
              <w:rPr>
                <w:rFonts w:ascii="GHEA Grapalat" w:hAnsi="GHEA Grapalat"/>
                <w:sz w:val="18"/>
              </w:rPr>
              <w:t xml:space="preserve"> </w:t>
            </w:r>
            <w:r w:rsidRPr="00E80B7A">
              <w:rPr>
                <w:rFonts w:ascii="GHEA Grapalat" w:hAnsi="GHEA Grapalat"/>
                <w:sz w:val="18"/>
              </w:rPr>
              <w:t>որոշմամբ</w:t>
            </w:r>
            <w:r w:rsidRPr="007E2AB2">
              <w:rPr>
                <w:rFonts w:ascii="GHEA Grapalat" w:hAnsi="GHEA Grapalat"/>
                <w:sz w:val="18"/>
              </w:rPr>
              <w:t xml:space="preserve"> </w:t>
            </w:r>
            <w:r w:rsidRPr="00E80B7A">
              <w:rPr>
                <w:rFonts w:ascii="GHEA Grapalat" w:hAnsi="GHEA Grapalat"/>
                <w:sz w:val="18"/>
              </w:rPr>
              <w:t>հաստատված</w:t>
            </w:r>
            <w:r w:rsidRPr="007E2AB2">
              <w:rPr>
                <w:rFonts w:ascii="GHEA Grapalat" w:hAnsi="GHEA Grapalat"/>
                <w:sz w:val="18"/>
              </w:rPr>
              <w:t xml:space="preserve"> «</w:t>
            </w:r>
            <w:r w:rsidRPr="00E80B7A">
              <w:rPr>
                <w:rFonts w:ascii="GHEA Grapalat" w:hAnsi="GHEA Grapalat"/>
                <w:sz w:val="18"/>
              </w:rPr>
              <w:t>Ներքին</w:t>
            </w:r>
            <w:r w:rsidRPr="007E2AB2">
              <w:rPr>
                <w:rFonts w:ascii="GHEA Grapalat" w:hAnsi="GHEA Grapalat"/>
                <w:sz w:val="18"/>
              </w:rPr>
              <w:t xml:space="preserve"> </w:t>
            </w:r>
            <w:r w:rsidRPr="00E80B7A">
              <w:rPr>
                <w:rFonts w:ascii="GHEA Grapalat" w:hAnsi="GHEA Grapalat"/>
                <w:sz w:val="18"/>
              </w:rPr>
              <w:t>այրման</w:t>
            </w:r>
            <w:r w:rsidRPr="007E2AB2">
              <w:rPr>
                <w:rFonts w:ascii="GHEA Grapalat" w:hAnsi="GHEA Grapalat"/>
                <w:sz w:val="18"/>
              </w:rPr>
              <w:t xml:space="preserve"> </w:t>
            </w:r>
            <w:r w:rsidRPr="00E80B7A">
              <w:rPr>
                <w:rFonts w:ascii="GHEA Grapalat" w:hAnsi="GHEA Grapalat"/>
                <w:sz w:val="18"/>
              </w:rPr>
              <w:t>շարժիչային</w:t>
            </w:r>
            <w:r w:rsidRPr="007E2AB2">
              <w:rPr>
                <w:rFonts w:ascii="GHEA Grapalat" w:hAnsi="GHEA Grapalat"/>
                <w:sz w:val="18"/>
              </w:rPr>
              <w:t xml:space="preserve"> </w:t>
            </w:r>
            <w:r w:rsidRPr="00E80B7A">
              <w:rPr>
                <w:rFonts w:ascii="GHEA Grapalat" w:hAnsi="GHEA Grapalat"/>
                <w:sz w:val="18"/>
              </w:rPr>
              <w:t>վառելիքների</w:t>
            </w:r>
            <w:r w:rsidRPr="007E2AB2">
              <w:rPr>
                <w:rFonts w:ascii="GHEA Grapalat" w:hAnsi="GHEA Grapalat"/>
                <w:sz w:val="18"/>
              </w:rPr>
              <w:t xml:space="preserve"> </w:t>
            </w:r>
            <w:r w:rsidRPr="00E80B7A">
              <w:rPr>
                <w:rFonts w:ascii="GHEA Grapalat" w:hAnsi="GHEA Grapalat"/>
                <w:sz w:val="18"/>
              </w:rPr>
              <w:t>տեխնիկական</w:t>
            </w:r>
            <w:r w:rsidRPr="007E2AB2">
              <w:rPr>
                <w:rFonts w:ascii="GHEA Grapalat" w:hAnsi="GHEA Grapalat"/>
                <w:sz w:val="18"/>
              </w:rPr>
              <w:t xml:space="preserve"> </w:t>
            </w:r>
            <w:r w:rsidRPr="00E80B7A">
              <w:rPr>
                <w:rFonts w:ascii="GHEA Grapalat" w:hAnsi="GHEA Grapalat"/>
                <w:sz w:val="18"/>
              </w:rPr>
              <w:t>կանոնակարգի</w:t>
            </w:r>
            <w:r w:rsidRPr="007E2AB2">
              <w:rPr>
                <w:rFonts w:ascii="GHEA Grapalat" w:hAnsi="GHEA Grapalat"/>
                <w:sz w:val="18"/>
              </w:rPr>
              <w:t>»:</w:t>
            </w:r>
          </w:p>
          <w:p w14:paraId="50077DD7" w14:textId="35E7C866" w:rsidR="00E80B7A" w:rsidRPr="007E2AB2" w:rsidRDefault="00E80B7A" w:rsidP="00B009C0">
            <w:pPr>
              <w:jc w:val="center"/>
              <w:rPr>
                <w:rFonts w:ascii="GHEA Grapalat" w:hAnsi="GHEA Grapalat"/>
                <w:sz w:val="18"/>
              </w:rPr>
            </w:pPr>
            <w:r w:rsidRPr="00E80B7A">
              <w:rPr>
                <w:rFonts w:ascii="GHEA Grapalat" w:hAnsi="GHEA Grapalat"/>
                <w:b/>
                <w:sz w:val="20"/>
                <w:szCs w:val="20"/>
              </w:rPr>
              <w:t>Մատակարարումը</w:t>
            </w:r>
            <w:r w:rsidRPr="007E2AB2">
              <w:rPr>
                <w:rFonts w:ascii="GHEA Grapalat" w:hAnsi="GHEA Grapalat"/>
                <w:b/>
                <w:sz w:val="20"/>
                <w:szCs w:val="20"/>
              </w:rPr>
              <w:t xml:space="preserve"> </w:t>
            </w:r>
            <w:r w:rsidRPr="00E80B7A">
              <w:rPr>
                <w:rFonts w:ascii="GHEA Grapalat" w:hAnsi="GHEA Grapalat"/>
                <w:b/>
                <w:sz w:val="20"/>
                <w:szCs w:val="20"/>
              </w:rPr>
              <w:t>կտրոնային</w:t>
            </w:r>
            <w:r w:rsidRPr="007E2AB2">
              <w:rPr>
                <w:rFonts w:ascii="GHEA Grapalat" w:hAnsi="GHEA Grapalat"/>
                <w:b/>
                <w:sz w:val="20"/>
                <w:szCs w:val="20"/>
              </w:rPr>
              <w:t xml:space="preserve"> (</w:t>
            </w:r>
            <w:r w:rsidRPr="00E80B7A">
              <w:rPr>
                <w:rFonts w:ascii="GHEA Grapalat" w:hAnsi="GHEA Grapalat"/>
                <w:b/>
                <w:sz w:val="20"/>
                <w:szCs w:val="20"/>
              </w:rPr>
              <w:t>կիրառելի</w:t>
            </w:r>
            <w:r w:rsidRPr="007E2AB2">
              <w:rPr>
                <w:rFonts w:ascii="GHEA Grapalat" w:hAnsi="GHEA Grapalat"/>
                <w:b/>
                <w:sz w:val="20"/>
                <w:szCs w:val="20"/>
              </w:rPr>
              <w:t xml:space="preserve"> </w:t>
            </w:r>
            <w:r w:rsidRPr="00E80B7A">
              <w:rPr>
                <w:rFonts w:ascii="GHEA Grapalat" w:hAnsi="GHEA Grapalat"/>
                <w:b/>
                <w:sz w:val="20"/>
                <w:szCs w:val="20"/>
              </w:rPr>
              <w:t>է</w:t>
            </w:r>
            <w:r w:rsidRPr="007E2AB2">
              <w:rPr>
                <w:rFonts w:ascii="GHEA Grapalat" w:hAnsi="GHEA Grapalat"/>
                <w:b/>
                <w:sz w:val="20"/>
                <w:szCs w:val="20"/>
              </w:rPr>
              <w:t xml:space="preserve"> </w:t>
            </w:r>
            <w:r w:rsidRPr="00E80B7A">
              <w:rPr>
                <w:rFonts w:ascii="GHEA Grapalat" w:hAnsi="GHEA Grapalat"/>
                <w:b/>
                <w:sz w:val="20"/>
                <w:szCs w:val="20"/>
              </w:rPr>
              <w:t>միայն</w:t>
            </w:r>
            <w:r w:rsidRPr="007E2AB2">
              <w:rPr>
                <w:rFonts w:ascii="GHEA Grapalat" w:hAnsi="GHEA Grapalat"/>
                <w:b/>
                <w:sz w:val="20"/>
                <w:szCs w:val="20"/>
              </w:rPr>
              <w:t xml:space="preserve"> </w:t>
            </w:r>
            <w:r w:rsidRPr="00E80B7A">
              <w:rPr>
                <w:rFonts w:ascii="GHEA Grapalat" w:hAnsi="GHEA Grapalat"/>
                <w:b/>
                <w:sz w:val="20"/>
                <w:szCs w:val="20"/>
              </w:rPr>
              <w:t>լիտրով</w:t>
            </w:r>
            <w:r w:rsidRPr="007E2AB2">
              <w:rPr>
                <w:rFonts w:ascii="GHEA Grapalat" w:hAnsi="GHEA Grapalat"/>
                <w:b/>
                <w:sz w:val="20"/>
                <w:szCs w:val="20"/>
              </w:rPr>
              <w:t xml:space="preserve"> </w:t>
            </w:r>
            <w:r w:rsidRPr="00E80B7A">
              <w:rPr>
                <w:rFonts w:ascii="GHEA Grapalat" w:hAnsi="GHEA Grapalat"/>
                <w:b/>
                <w:sz w:val="20"/>
                <w:szCs w:val="20"/>
              </w:rPr>
              <w:t>ձեռք</w:t>
            </w:r>
            <w:r w:rsidRPr="007E2AB2">
              <w:rPr>
                <w:rFonts w:ascii="GHEA Grapalat" w:hAnsi="GHEA Grapalat"/>
                <w:b/>
                <w:sz w:val="20"/>
                <w:szCs w:val="20"/>
              </w:rPr>
              <w:t xml:space="preserve"> </w:t>
            </w:r>
            <w:r w:rsidRPr="00E80B7A">
              <w:rPr>
                <w:rFonts w:ascii="GHEA Grapalat" w:hAnsi="GHEA Grapalat"/>
                <w:b/>
                <w:sz w:val="20"/>
                <w:szCs w:val="20"/>
              </w:rPr>
              <w:t>բերելու</w:t>
            </w:r>
            <w:r w:rsidRPr="007E2AB2">
              <w:rPr>
                <w:rFonts w:ascii="GHEA Grapalat" w:hAnsi="GHEA Grapalat"/>
                <w:b/>
                <w:sz w:val="20"/>
                <w:szCs w:val="20"/>
              </w:rPr>
              <w:t xml:space="preserve"> </w:t>
            </w:r>
            <w:r w:rsidRPr="00E80B7A">
              <w:rPr>
                <w:rFonts w:ascii="GHEA Grapalat" w:hAnsi="GHEA Grapalat"/>
                <w:b/>
                <w:sz w:val="20"/>
                <w:szCs w:val="20"/>
              </w:rPr>
              <w:t>դեպքում</w:t>
            </w:r>
            <w:r w:rsidRPr="007E2AB2">
              <w:rPr>
                <w:rFonts w:ascii="GHEA Grapalat" w:hAnsi="GHEA Grapalat"/>
                <w:b/>
                <w:sz w:val="20"/>
                <w:szCs w:val="20"/>
              </w:rPr>
              <w:t>):</w:t>
            </w:r>
          </w:p>
        </w:tc>
        <w:tc>
          <w:tcPr>
            <w:tcW w:w="904" w:type="dxa"/>
            <w:vAlign w:val="center"/>
          </w:tcPr>
          <w:p w14:paraId="4A737241" w14:textId="77777777" w:rsidR="00E80B7A" w:rsidRPr="00DA3A7C" w:rsidRDefault="00E80B7A" w:rsidP="00B009C0">
            <w:pPr>
              <w:jc w:val="center"/>
              <w:rPr>
                <w:rFonts w:ascii="GHEA Grapalat" w:hAnsi="GHEA Grapalat"/>
                <w:sz w:val="18"/>
              </w:rPr>
            </w:pPr>
            <w:r w:rsidRPr="00DA3A7C">
              <w:rPr>
                <w:rFonts w:ascii="GHEA Grapalat" w:hAnsi="GHEA Grapalat"/>
                <w:sz w:val="18"/>
              </w:rPr>
              <w:t>լիտր</w:t>
            </w:r>
          </w:p>
        </w:tc>
        <w:tc>
          <w:tcPr>
            <w:tcW w:w="865" w:type="dxa"/>
            <w:vAlign w:val="center"/>
          </w:tcPr>
          <w:p w14:paraId="49F2F696" w14:textId="77777777" w:rsidR="00E80B7A" w:rsidRPr="004014A7" w:rsidRDefault="00E80B7A" w:rsidP="00B009C0">
            <w:pPr>
              <w:jc w:val="center"/>
              <w:rPr>
                <w:rFonts w:ascii="GHEA Grapalat" w:hAnsi="GHEA Grapalat"/>
                <w:sz w:val="18"/>
              </w:rPr>
            </w:pPr>
          </w:p>
        </w:tc>
        <w:tc>
          <w:tcPr>
            <w:tcW w:w="783" w:type="dxa"/>
            <w:vAlign w:val="center"/>
          </w:tcPr>
          <w:p w14:paraId="08EAC392" w14:textId="77777777" w:rsidR="00E80B7A" w:rsidRPr="004014A7" w:rsidRDefault="00E80B7A" w:rsidP="00B009C0">
            <w:pPr>
              <w:jc w:val="center"/>
              <w:rPr>
                <w:rFonts w:ascii="GHEA Grapalat" w:hAnsi="GHEA Grapalat"/>
                <w:sz w:val="18"/>
              </w:rPr>
            </w:pPr>
          </w:p>
        </w:tc>
        <w:tc>
          <w:tcPr>
            <w:tcW w:w="1051" w:type="dxa"/>
            <w:vAlign w:val="center"/>
          </w:tcPr>
          <w:p w14:paraId="315D5ACF" w14:textId="4948B9AF" w:rsidR="00E80B7A" w:rsidRPr="00E80B7A" w:rsidRDefault="00E80B7A" w:rsidP="00B009C0">
            <w:pPr>
              <w:jc w:val="center"/>
              <w:rPr>
                <w:rFonts w:ascii="GHEA Grapalat" w:hAnsi="GHEA Grapalat"/>
                <w:sz w:val="18"/>
                <w:lang w:val="ru-RU"/>
              </w:rPr>
            </w:pPr>
            <w:r>
              <w:rPr>
                <w:rFonts w:ascii="GHEA Grapalat" w:hAnsi="GHEA Grapalat"/>
                <w:sz w:val="18"/>
                <w:lang w:val="ru-RU"/>
              </w:rPr>
              <w:t>1360</w:t>
            </w:r>
          </w:p>
        </w:tc>
        <w:tc>
          <w:tcPr>
            <w:tcW w:w="1057" w:type="dxa"/>
            <w:vAlign w:val="center"/>
          </w:tcPr>
          <w:p w14:paraId="65717576" w14:textId="77777777" w:rsidR="00E80B7A" w:rsidRPr="004014A7" w:rsidRDefault="00E80B7A" w:rsidP="00B009C0">
            <w:pPr>
              <w:jc w:val="center"/>
              <w:rPr>
                <w:rFonts w:ascii="GHEA Grapalat" w:hAnsi="GHEA Grapalat"/>
                <w:sz w:val="18"/>
              </w:rPr>
            </w:pPr>
            <w:r>
              <w:rPr>
                <w:rFonts w:ascii="GHEA Grapalat" w:hAnsi="GHEA Grapalat"/>
                <w:sz w:val="18"/>
              </w:rPr>
              <w:t>Ք.Երևան Տիտոգրադյան 14/10</w:t>
            </w:r>
          </w:p>
        </w:tc>
        <w:tc>
          <w:tcPr>
            <w:tcW w:w="1143" w:type="dxa"/>
            <w:vAlign w:val="center"/>
          </w:tcPr>
          <w:p w14:paraId="4CB42DE5" w14:textId="77777777" w:rsidR="00E80B7A" w:rsidRPr="004014A7" w:rsidRDefault="00E80B7A" w:rsidP="00B009C0">
            <w:pPr>
              <w:jc w:val="center"/>
              <w:rPr>
                <w:rFonts w:ascii="GHEA Grapalat" w:hAnsi="GHEA Grapalat"/>
                <w:sz w:val="18"/>
              </w:rPr>
            </w:pPr>
            <w:r w:rsidRPr="004014A7">
              <w:rPr>
                <w:rFonts w:ascii="GHEA Grapalat" w:hAnsi="GHEA Grapalat"/>
                <w:sz w:val="18"/>
              </w:rPr>
              <w:t>Համաձայն պատվերի</w:t>
            </w:r>
          </w:p>
        </w:tc>
        <w:tc>
          <w:tcPr>
            <w:tcW w:w="1568" w:type="dxa"/>
            <w:vMerge/>
            <w:vAlign w:val="center"/>
          </w:tcPr>
          <w:p w14:paraId="375197F6" w14:textId="77777777" w:rsidR="00E80B7A" w:rsidRPr="004014A7" w:rsidRDefault="00E80B7A" w:rsidP="00B009C0">
            <w:pPr>
              <w:jc w:val="center"/>
              <w:rPr>
                <w:rFonts w:ascii="GHEA Grapalat" w:hAnsi="GHEA Grapalat"/>
                <w:sz w:val="18"/>
              </w:rPr>
            </w:pP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7777777"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77777777"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42AC52B0" w14:textId="77777777" w:rsidR="00B009C0" w:rsidRPr="007E2AB2" w:rsidRDefault="00B009C0" w:rsidP="00EF3662">
            <w:pPr>
              <w:jc w:val="center"/>
              <w:rPr>
                <w:rFonts w:ascii="GHEA Grapalat" w:hAnsi="GHEA Grapalat" w:cs="Sylfaen"/>
                <w:b/>
                <w:bCs/>
                <w:lang w:val="pt-BR"/>
              </w:rPr>
            </w:pPr>
          </w:p>
          <w:p w14:paraId="67ECF95C" w14:textId="77777777" w:rsidR="00B009C0" w:rsidRPr="007E2AB2" w:rsidRDefault="00B009C0" w:rsidP="00EF3662">
            <w:pPr>
              <w:jc w:val="center"/>
              <w:rPr>
                <w:rFonts w:ascii="GHEA Grapalat" w:hAnsi="GHEA Grapalat" w:cs="Sylfaen"/>
                <w:b/>
                <w:bCs/>
                <w:lang w:val="pt-BR"/>
              </w:rPr>
            </w:pPr>
          </w:p>
          <w:p w14:paraId="09272CF2" w14:textId="77777777" w:rsidR="00B009C0" w:rsidRPr="007E2AB2" w:rsidRDefault="00B009C0" w:rsidP="00EF3662">
            <w:pPr>
              <w:jc w:val="center"/>
              <w:rPr>
                <w:rFonts w:ascii="GHEA Grapalat" w:hAnsi="GHEA Grapalat" w:cs="Sylfaen"/>
                <w:b/>
                <w:bCs/>
                <w:lang w:val="pt-BR"/>
              </w:rPr>
            </w:pPr>
          </w:p>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3EF3F051" w14:textId="77777777" w:rsidR="00B009C0" w:rsidRDefault="00B009C0" w:rsidP="00EF3662">
            <w:pPr>
              <w:jc w:val="center"/>
              <w:rPr>
                <w:rFonts w:ascii="GHEA Grapalat" w:hAnsi="GHEA Grapalat" w:cs="Sylfaen"/>
                <w:b/>
                <w:bCs/>
                <w:lang w:val="ru-RU"/>
              </w:rPr>
            </w:pPr>
          </w:p>
          <w:p w14:paraId="2F573A4E" w14:textId="77777777" w:rsidR="00B009C0" w:rsidRDefault="00B009C0" w:rsidP="00EF3662">
            <w:pPr>
              <w:jc w:val="center"/>
              <w:rPr>
                <w:rFonts w:ascii="GHEA Grapalat" w:hAnsi="GHEA Grapalat" w:cs="Sylfaen"/>
                <w:b/>
                <w:bCs/>
                <w:lang w:val="ru-RU"/>
              </w:rPr>
            </w:pPr>
          </w:p>
          <w:p w14:paraId="406484DF" w14:textId="77777777" w:rsidR="00B009C0" w:rsidRDefault="00B009C0" w:rsidP="00EF3662">
            <w:pPr>
              <w:jc w:val="center"/>
              <w:rPr>
                <w:rFonts w:ascii="GHEA Grapalat" w:hAnsi="GHEA Grapalat" w:cs="Sylfaen"/>
                <w:b/>
                <w:bCs/>
                <w:lang w:val="ru-RU"/>
              </w:rPr>
            </w:pPr>
          </w:p>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065B0DF9" w14:textId="77777777" w:rsidR="00B009C0" w:rsidRPr="00A71D81" w:rsidRDefault="00B009C0" w:rsidP="00B009C0">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E33C818" w14:textId="77777777" w:rsidR="00B009C0" w:rsidRPr="00A71D81" w:rsidRDefault="00B009C0" w:rsidP="00B009C0">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53903B3A" w14:textId="77777777" w:rsidR="00B009C0" w:rsidRDefault="00B009C0" w:rsidP="00B009C0">
      <w:pPr>
        <w:rPr>
          <w:rFonts w:ascii="GHEA Grapalat" w:hAnsi="GHEA Grapalat"/>
          <w:i/>
          <w:sz w:val="18"/>
          <w:szCs w:val="18"/>
        </w:rPr>
      </w:pPr>
    </w:p>
    <w:tbl>
      <w:tblPr>
        <w:tblW w:w="12333" w:type="dxa"/>
        <w:tblInd w:w="2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B009C0" w:rsidRPr="00E91428" w14:paraId="30D97AB1" w14:textId="77777777" w:rsidTr="00B009C0">
        <w:trPr>
          <w:trHeight w:val="1812"/>
        </w:trPr>
        <w:tc>
          <w:tcPr>
            <w:tcW w:w="4253" w:type="dxa"/>
            <w:tcBorders>
              <w:top w:val="single" w:sz="4" w:space="0" w:color="auto"/>
              <w:left w:val="single" w:sz="4" w:space="0" w:color="auto"/>
              <w:bottom w:val="single" w:sz="4" w:space="0" w:color="auto"/>
              <w:right w:val="single" w:sz="4" w:space="0" w:color="auto"/>
            </w:tcBorders>
            <w:vAlign w:val="center"/>
            <w:hideMark/>
          </w:tcPr>
          <w:p w14:paraId="5F3CF94F" w14:textId="77777777" w:rsidR="00B009C0" w:rsidRDefault="00B009C0" w:rsidP="00B009C0">
            <w:pPr>
              <w:spacing w:line="276" w:lineRule="auto"/>
              <w:rPr>
                <w:rFonts w:ascii="GHEA Grapalat" w:hAnsi="GHEA Grapalat"/>
                <w:sz w:val="20"/>
                <w:szCs w:val="20"/>
                <w:lang w:val="ru-RU"/>
              </w:rPr>
            </w:pPr>
            <w:r>
              <w:rPr>
                <w:rFonts w:ascii="GHEA Grapalat" w:hAnsi="GHEA Grapalat"/>
                <w:sz w:val="20"/>
                <w:szCs w:val="20"/>
                <w:lang w:val="ru-RU"/>
              </w:rPr>
              <w:t>Վճարման  ժամկետը/վճարման  ժամանակացույց</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135325A" w14:textId="77777777" w:rsidR="00B009C0" w:rsidRDefault="00B009C0" w:rsidP="00B009C0">
            <w:pPr>
              <w:spacing w:line="276" w:lineRule="auto"/>
              <w:rPr>
                <w:rFonts w:ascii="GHEA Grapalat" w:hAnsi="GHEA Grapalat" w:cs="Sylfaen"/>
                <w:sz w:val="20"/>
                <w:lang w:val="ru-RU"/>
              </w:rPr>
            </w:pPr>
            <w:r w:rsidRPr="00CA2EA7">
              <w:rPr>
                <w:rFonts w:ascii="GHEA Grapalat" w:hAnsi="GHEA Grapalat" w:cs="Sylfaen"/>
                <w:sz w:val="20"/>
                <w:lang w:val="ru-RU"/>
              </w:rPr>
              <w:t>Վճարումներն իրականացվելու են Պայմանագրի գործողության շրջանականերում, յուրաքանչյուր ամսվա մինչև 15-րդ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ընդունման-հանձնման արձանագրությունների հիման վրա:</w:t>
            </w:r>
          </w:p>
        </w:tc>
      </w:tr>
    </w:tbl>
    <w:p w14:paraId="2244A388" w14:textId="77777777" w:rsidR="00B009C0" w:rsidRPr="004C5685" w:rsidRDefault="00B009C0" w:rsidP="00B009C0">
      <w:pPr>
        <w:rPr>
          <w:rFonts w:ascii="GHEA Grapalat" w:hAnsi="GHEA Grapalat"/>
          <w:i/>
          <w:sz w:val="18"/>
          <w:szCs w:val="18"/>
          <w:lang w:val="ru-RU"/>
        </w:rPr>
      </w:pPr>
    </w:p>
    <w:p w14:paraId="3E4259F8" w14:textId="77777777" w:rsidR="00B009C0" w:rsidRPr="004C5685" w:rsidRDefault="00B009C0" w:rsidP="00B009C0">
      <w:pPr>
        <w:rPr>
          <w:rFonts w:ascii="GHEA Grapalat" w:hAnsi="GHEA Grapalat"/>
          <w:i/>
          <w:sz w:val="18"/>
          <w:szCs w:val="18"/>
          <w:lang w:val="ru-RU"/>
        </w:rPr>
      </w:pPr>
    </w:p>
    <w:p w14:paraId="12825677" w14:textId="77777777" w:rsidR="00B009C0" w:rsidRPr="004C5685" w:rsidRDefault="00B009C0" w:rsidP="00B009C0">
      <w:pPr>
        <w:rPr>
          <w:rFonts w:ascii="GHEA Grapalat" w:hAnsi="GHEA Grapalat"/>
          <w:i/>
          <w:sz w:val="18"/>
          <w:szCs w:val="18"/>
          <w:lang w:val="ru-RU"/>
        </w:rPr>
      </w:pPr>
    </w:p>
    <w:p w14:paraId="2D3BBEC4" w14:textId="77777777" w:rsidR="00B009C0" w:rsidRPr="00A71D81" w:rsidRDefault="00B009C0" w:rsidP="00B009C0">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9142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068D7" w14:textId="77777777" w:rsidR="00CE5AC7" w:rsidRDefault="00CE5AC7">
      <w:r>
        <w:separator/>
      </w:r>
    </w:p>
  </w:endnote>
  <w:endnote w:type="continuationSeparator" w:id="0">
    <w:p w14:paraId="14E59BAD" w14:textId="77777777" w:rsidR="00CE5AC7" w:rsidRDefault="00CE5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287CD" w14:textId="77777777" w:rsidR="00CE5AC7" w:rsidRDefault="00CE5AC7">
      <w:r>
        <w:separator/>
      </w:r>
    </w:p>
  </w:footnote>
  <w:footnote w:type="continuationSeparator" w:id="0">
    <w:p w14:paraId="3DCBD9BF" w14:textId="77777777" w:rsidR="00CE5AC7" w:rsidRDefault="00CE5AC7">
      <w:r>
        <w:continuationSeparator/>
      </w:r>
    </w:p>
  </w:footnote>
  <w:footnote w:id="1">
    <w:p w14:paraId="65270AD7" w14:textId="0CA0C402" w:rsidR="00B009C0" w:rsidRPr="00503FA4" w:rsidDel="009A5190" w:rsidRDefault="00B009C0" w:rsidP="00375D38">
      <w:pPr>
        <w:pStyle w:val="af2"/>
        <w:jc w:val="both"/>
        <w:rPr>
          <w:del w:id="2" w:author="Vahe Mahtesyan" w:date="2018-02-14T10:15:00Z"/>
          <w:rFonts w:ascii="GHEA Grapalat" w:hAnsi="GHEA Grapalat"/>
          <w:b/>
          <w:bCs/>
          <w:i/>
          <w:sz w:val="16"/>
          <w:szCs w:val="16"/>
          <w:lang w:val="ru-RU"/>
        </w:rPr>
      </w:pPr>
    </w:p>
  </w:footnote>
  <w:footnote w:id="2">
    <w:p w14:paraId="34943ACD" w14:textId="7AEBFBF4" w:rsidR="00B009C0" w:rsidRPr="009112B0" w:rsidRDefault="00B009C0" w:rsidP="00EA4B24">
      <w:pPr>
        <w:pStyle w:val="af2"/>
        <w:rPr>
          <w:rFonts w:ascii="Calibri" w:hAnsi="Calibri"/>
          <w:lang w:val="ru-RU"/>
        </w:rPr>
      </w:pPr>
    </w:p>
  </w:footnote>
  <w:footnote w:id="3">
    <w:p w14:paraId="29DEA27F" w14:textId="2556719C" w:rsidR="00B009C0" w:rsidRPr="006265F4" w:rsidRDefault="00B009C0" w:rsidP="009112B0">
      <w:pPr>
        <w:jc w:val="both"/>
        <w:rPr>
          <w:rFonts w:ascii="GHEA Grapalat" w:hAnsi="GHEA Grapalat" w:cs="Sylfaen"/>
          <w:i/>
          <w:sz w:val="16"/>
          <w:szCs w:val="16"/>
        </w:rPr>
      </w:pPr>
    </w:p>
    <w:p w14:paraId="48454937" w14:textId="5CE8B064" w:rsidR="00B009C0" w:rsidRPr="006265F4" w:rsidRDefault="00B009C0" w:rsidP="006C1D25">
      <w:pPr>
        <w:pStyle w:val="af2"/>
        <w:jc w:val="both"/>
        <w:rPr>
          <w:lang w:val="en-US"/>
        </w:rPr>
      </w:pPr>
    </w:p>
  </w:footnote>
  <w:footnote w:id="4">
    <w:p w14:paraId="25169F5E" w14:textId="77777777" w:rsidR="00B009C0" w:rsidRPr="006265F4" w:rsidRDefault="00B009C0" w:rsidP="003850A0">
      <w:pPr>
        <w:pStyle w:val="af2"/>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5">
    <w:p w14:paraId="4DEA6B5F" w14:textId="77777777" w:rsidR="00B009C0" w:rsidRPr="003578C6" w:rsidRDefault="00B009C0" w:rsidP="005B236A">
      <w:pPr>
        <w:pStyle w:val="af2"/>
        <w:rPr>
          <w:lang w:val="en-US"/>
        </w:rPr>
      </w:pPr>
    </w:p>
  </w:footnote>
  <w:footnote w:id="6">
    <w:p w14:paraId="15824E90" w14:textId="77777777" w:rsidR="00B009C0" w:rsidRPr="006265F4" w:rsidRDefault="00B009C0"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4D535C87" w14:textId="12ECCA57" w:rsidR="00B009C0" w:rsidRPr="007E2AB2" w:rsidRDefault="00B009C0" w:rsidP="00B009C0">
      <w:pPr>
        <w:pStyle w:val="af2"/>
        <w:jc w:val="both"/>
        <w:rPr>
          <w:rFonts w:ascii="GHEA Grapalat" w:hAnsi="GHEA Grapalat" w:cs="Sylfaen"/>
          <w:i/>
          <w:sz w:val="16"/>
          <w:szCs w:val="16"/>
          <w:lang w:val="en-US"/>
        </w:rPr>
      </w:pPr>
    </w:p>
    <w:p w14:paraId="12117F89" w14:textId="4E70D657" w:rsidR="00B009C0" w:rsidRPr="007E2AB2" w:rsidRDefault="00B009C0" w:rsidP="00B009C0">
      <w:pPr>
        <w:pStyle w:val="af2"/>
        <w:rPr>
          <w:rFonts w:ascii="GHEA Grapalat" w:hAnsi="GHEA Grapalat" w:cs="Sylfaen"/>
          <w:i/>
          <w:sz w:val="16"/>
          <w:szCs w:val="16"/>
          <w:lang w:val="en-US"/>
        </w:rPr>
      </w:pPr>
    </w:p>
    <w:p w14:paraId="4364264A" w14:textId="22CB43E3" w:rsidR="00B009C0" w:rsidRPr="007E2AB2" w:rsidRDefault="00B009C0" w:rsidP="005A72DB">
      <w:pPr>
        <w:pStyle w:val="af2"/>
        <w:rPr>
          <w:rFonts w:ascii="GHEA Grapalat" w:hAnsi="GHEA Grapalat" w:cs="Sylfaen"/>
          <w:i/>
          <w:sz w:val="16"/>
          <w:szCs w:val="16"/>
          <w:lang w:val="en-US"/>
        </w:rPr>
      </w:pPr>
    </w:p>
  </w:footnote>
  <w:footnote w:id="8">
    <w:p w14:paraId="6B92E9D6" w14:textId="608387F8" w:rsidR="00B009C0" w:rsidRPr="007E2AB2" w:rsidRDefault="00B009C0">
      <w:pPr>
        <w:pStyle w:val="af2"/>
        <w:rPr>
          <w:rFonts w:ascii="GHEA Grapalat" w:hAnsi="GHEA Grapalat"/>
          <w:lang w:val="en-US"/>
        </w:rPr>
      </w:pPr>
    </w:p>
  </w:footnote>
  <w:footnote w:id="9">
    <w:p w14:paraId="7E21AE53" w14:textId="77777777" w:rsidR="00B009C0" w:rsidRPr="006265F4" w:rsidRDefault="00B009C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6D29A275" w14:textId="3689F86F" w:rsidR="00B009C0" w:rsidRPr="007E2AB2" w:rsidRDefault="00B009C0" w:rsidP="00E74BF6">
      <w:pPr>
        <w:pStyle w:val="af2"/>
        <w:jc w:val="both"/>
        <w:rPr>
          <w:rFonts w:asciiTheme="minorHAnsi" w:hAnsiTheme="minorHAnsi"/>
          <w:lang w:val="en-US"/>
        </w:rPr>
      </w:pPr>
    </w:p>
  </w:footnote>
  <w:footnote w:id="11">
    <w:p w14:paraId="714A4987" w14:textId="77777777" w:rsidR="00B009C0" w:rsidRPr="000B7538" w:rsidRDefault="00B009C0"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B009C0" w:rsidRPr="000B7538" w:rsidRDefault="00B009C0"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2">
    <w:p w14:paraId="25BE92AC" w14:textId="77777777" w:rsidR="00B009C0" w:rsidRPr="005F1C06" w:rsidRDefault="00B009C0"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B009C0" w:rsidRPr="008C7473" w:rsidRDefault="00B009C0"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B009C0" w:rsidRPr="008C7473" w:rsidRDefault="00B009C0" w:rsidP="005F1C06">
      <w:pPr>
        <w:pStyle w:val="31"/>
        <w:spacing w:line="240" w:lineRule="auto"/>
        <w:ind w:left="142" w:firstLine="0"/>
        <w:rPr>
          <w:rFonts w:ascii="GHEA Grapalat" w:hAnsi="GHEA Grapalat"/>
          <w:i/>
          <w:lang w:val="af-ZA" w:eastAsia="ru-RU"/>
        </w:rPr>
      </w:pPr>
    </w:p>
    <w:p w14:paraId="6F719993" w14:textId="77777777" w:rsidR="00B009C0" w:rsidRPr="008C7473" w:rsidRDefault="00B009C0"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B009C0" w:rsidRPr="008C7473" w:rsidRDefault="00B009C0" w:rsidP="005F1C06">
      <w:pPr>
        <w:pStyle w:val="af2"/>
        <w:jc w:val="both"/>
        <w:rPr>
          <w:rFonts w:ascii="GHEA Grapalat" w:hAnsi="GHEA Grapalat"/>
          <w:i/>
          <w:lang w:val="af-ZA"/>
        </w:rPr>
      </w:pPr>
    </w:p>
    <w:p w14:paraId="2FE82E3A" w14:textId="77777777" w:rsidR="00B009C0" w:rsidRPr="008C7473" w:rsidRDefault="00B009C0"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B009C0" w:rsidRPr="00BF58CA" w:rsidRDefault="00B009C0" w:rsidP="005F1C06">
      <w:pPr>
        <w:pStyle w:val="af2"/>
        <w:jc w:val="both"/>
        <w:rPr>
          <w:rFonts w:ascii="GHEA Grapalat" w:hAnsi="GHEA Grapalat"/>
          <w:i/>
          <w:sz w:val="16"/>
          <w:szCs w:val="16"/>
          <w:lang w:val="hy-AM"/>
        </w:rPr>
      </w:pPr>
    </w:p>
    <w:p w14:paraId="7DCC7BCC" w14:textId="77777777" w:rsidR="00B009C0" w:rsidRPr="00B20703" w:rsidDel="006C3873" w:rsidRDefault="00B009C0" w:rsidP="00CE3A99">
      <w:pPr>
        <w:jc w:val="both"/>
        <w:rPr>
          <w:del w:id="7" w:author="User" w:date="2019-05-26T09:52:00Z"/>
          <w:rFonts w:ascii="GHEA Grapalat" w:hAnsi="GHEA Grapalat" w:cs="Sylfaen"/>
          <w:sz w:val="20"/>
          <w:lang w:val="hy-AM"/>
        </w:rPr>
      </w:pPr>
    </w:p>
  </w:footnote>
  <w:footnote w:id="13">
    <w:p w14:paraId="28B63088" w14:textId="77777777" w:rsidR="00B009C0" w:rsidRPr="006265F4" w:rsidRDefault="00B009C0"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B009C0" w:rsidRPr="006265F4" w:rsidRDefault="00B009C0"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B009C0" w:rsidRPr="006265F4" w:rsidDel="00856FDE" w:rsidRDefault="00B009C0" w:rsidP="00B2572B">
      <w:pPr>
        <w:pStyle w:val="af2"/>
        <w:rPr>
          <w:del w:id="10" w:author="User" w:date="2019-05-26T09:57:00Z"/>
          <w:i/>
          <w:lang w:val="af-ZA"/>
        </w:rPr>
      </w:pPr>
    </w:p>
  </w:footnote>
  <w:footnote w:id="14">
    <w:p w14:paraId="25333EC9" w14:textId="1108C0D6" w:rsidR="00B009C0" w:rsidRPr="007E2AB2" w:rsidRDefault="00B009C0" w:rsidP="00385051">
      <w:pPr>
        <w:rPr>
          <w:rFonts w:ascii="GHEA Grapalat" w:hAnsi="GHEA Grapalat"/>
          <w:i/>
          <w:sz w:val="16"/>
          <w:lang w:val="af-ZA"/>
        </w:rPr>
      </w:pPr>
    </w:p>
    <w:p w14:paraId="39FC6E4D" w14:textId="38EFF2E1" w:rsidR="00B009C0" w:rsidRPr="00C65A05" w:rsidRDefault="00B009C0" w:rsidP="00C65A05">
      <w:pPr>
        <w:rPr>
          <w:rFonts w:ascii="GHEA Grapalat" w:hAnsi="GHEA Grapalat"/>
          <w:i/>
          <w:sz w:val="16"/>
          <w:lang w:val="hy-AM"/>
        </w:rPr>
      </w:pPr>
      <w:r>
        <w:rPr>
          <w:rFonts w:ascii="GHEA Grapalat" w:hAnsi="GHEA Grapalat"/>
          <w:i/>
          <w:sz w:val="16"/>
          <w:vertAlign w:val="superscript"/>
          <w:lang w:val="hy-AM"/>
        </w:rPr>
        <w:t>1</w:t>
      </w:r>
      <w:r w:rsidRPr="00385051">
        <w:rPr>
          <w:rFonts w:ascii="GHEA Grapalat" w:hAnsi="GHEA Grapalat"/>
          <w:i/>
          <w:sz w:val="16"/>
          <w:lang w:val="hy-AM"/>
        </w:rPr>
        <w:t xml:space="preserve"> </w:t>
      </w:r>
    </w:p>
  </w:footnote>
  <w:footnote w:id="15">
    <w:p w14:paraId="3F2877C2" w14:textId="20377E83" w:rsidR="00B009C0" w:rsidRPr="005A0A95" w:rsidDel="007942E8" w:rsidRDefault="00B009C0" w:rsidP="009123CA">
      <w:pPr>
        <w:pStyle w:val="af2"/>
        <w:jc w:val="both"/>
        <w:rPr>
          <w:del w:id="11" w:author="User" w:date="2019-05-26T10:03:00Z"/>
          <w:rFonts w:asciiTheme="minorHAnsi" w:hAnsiTheme="minorHAnsi"/>
          <w:i/>
          <w:sz w:val="16"/>
          <w:szCs w:val="24"/>
          <w:lang w:val="ru-RU" w:eastAsia="en-US"/>
        </w:rPr>
      </w:pPr>
    </w:p>
  </w:footnote>
  <w:footnote w:id="16">
    <w:p w14:paraId="0E87345B" w14:textId="5F96A9C0" w:rsidR="00B009C0" w:rsidRPr="005A0A95" w:rsidDel="007942E8" w:rsidRDefault="00B009C0" w:rsidP="00071D1C">
      <w:pPr>
        <w:pStyle w:val="af2"/>
        <w:jc w:val="both"/>
        <w:rPr>
          <w:del w:id="12" w:author="User" w:date="2019-05-26T10:04:00Z"/>
          <w:rFonts w:asciiTheme="minorHAnsi" w:hAnsiTheme="minorHAnsi"/>
          <w:sz w:val="16"/>
          <w:szCs w:val="16"/>
          <w:lang w:val="ru-RU"/>
        </w:rPr>
      </w:pPr>
    </w:p>
  </w:footnote>
  <w:footnote w:id="17">
    <w:p w14:paraId="73F04998" w14:textId="77777777" w:rsidR="00B009C0" w:rsidRPr="006265F4" w:rsidDel="002877FC" w:rsidRDefault="00B009C0" w:rsidP="00071D1C">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64443172" w14:textId="77777777" w:rsidR="00B009C0" w:rsidRPr="006265F4" w:rsidDel="002877FC" w:rsidRDefault="00B009C0" w:rsidP="00071D1C">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C254E02"/>
    <w:multiLevelType w:val="multilevel"/>
    <w:tmpl w:val="46B01D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19"/>
  </w:num>
  <w:num w:numId="3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3B78"/>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0D98"/>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3FA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A95"/>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36A"/>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DEC"/>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AB2"/>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2B0"/>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54F"/>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9C0"/>
    <w:rsid w:val="00B011DF"/>
    <w:rsid w:val="00B01568"/>
    <w:rsid w:val="00B025A2"/>
    <w:rsid w:val="00B027B8"/>
    <w:rsid w:val="00B027EF"/>
    <w:rsid w:val="00B02A31"/>
    <w:rsid w:val="00B04537"/>
    <w:rsid w:val="00B04806"/>
    <w:rsid w:val="00B04817"/>
    <w:rsid w:val="00B051BE"/>
    <w:rsid w:val="00B05F1F"/>
    <w:rsid w:val="00B0600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542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AC7"/>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B7A"/>
    <w:rsid w:val="00E81D32"/>
    <w:rsid w:val="00E82EAE"/>
    <w:rsid w:val="00E83BAF"/>
    <w:rsid w:val="00E84171"/>
    <w:rsid w:val="00E85A49"/>
    <w:rsid w:val="00E90E72"/>
    <w:rsid w:val="00E90FD0"/>
    <w:rsid w:val="00E91428"/>
    <w:rsid w:val="00E92272"/>
    <w:rsid w:val="00E92948"/>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B68"/>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575"/>
    <w:rsid w:val="00FC4B16"/>
    <w:rsid w:val="00FC5FA5"/>
    <w:rsid w:val="00FC6150"/>
    <w:rsid w:val="00FC6B2B"/>
    <w:rsid w:val="00FC730D"/>
    <w:rsid w:val="00FC75BE"/>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176">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701991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0" Type="http://schemas.openxmlformats.org/officeDocument/2006/relationships/hyperlink" Target="mailto:protender.itender@gmail.com" TargetMode="External"/><Relationship Id="rId4" Type="http://schemas.microsoft.com/office/2007/relationships/stylesWithEffects" Target="stylesWithEffects.xml"/><Relationship Id="rId9" Type="http://schemas.openxmlformats.org/officeDocument/2006/relationships/hyperlink" Target="mailto:protender.itend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E991B-CB88-4D91-961C-8C648E46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68</Pages>
  <Words>20223</Words>
  <Characters>115273</Characters>
  <Application>Microsoft Office Word</Application>
  <DocSecurity>0</DocSecurity>
  <Lines>960</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Администратор</cp:lastModifiedBy>
  <cp:revision>13</cp:revision>
  <cp:lastPrinted>2018-02-16T07:12:00Z</cp:lastPrinted>
  <dcterms:created xsi:type="dcterms:W3CDTF">2022-05-30T17:01:00Z</dcterms:created>
  <dcterms:modified xsi:type="dcterms:W3CDTF">2022-06-06T07:17:00Z</dcterms:modified>
</cp:coreProperties>
</file>